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C0DE6" w14:textId="77777777" w:rsidR="00947B21" w:rsidRPr="00C84092" w:rsidRDefault="00947B21" w:rsidP="00947B21">
      <w:pPr>
        <w:rPr>
          <w:rFonts w:asciiTheme="minorBidi" w:hAnsiTheme="minorBidi" w:cstheme="minorBidi"/>
          <w:vanish/>
        </w:rPr>
      </w:pPr>
    </w:p>
    <w:p w14:paraId="00469EAE" w14:textId="117932BC" w:rsidR="009351E0" w:rsidRDefault="009351E0"/>
    <w:p w14:paraId="6F5A1E3A" w14:textId="77777777" w:rsidR="009351E0" w:rsidRDefault="009351E0"/>
    <w:tbl>
      <w:tblPr>
        <w:tblW w:w="9923" w:type="dxa"/>
        <w:tblLook w:val="01E0" w:firstRow="1" w:lastRow="1" w:firstColumn="1" w:lastColumn="1" w:noHBand="0" w:noVBand="0"/>
      </w:tblPr>
      <w:tblGrid>
        <w:gridCol w:w="3870"/>
        <w:gridCol w:w="2226"/>
        <w:gridCol w:w="3827"/>
      </w:tblGrid>
      <w:tr w:rsidR="00E872C5" w:rsidRPr="00C84092" w14:paraId="6427765B" w14:textId="77777777" w:rsidTr="003C7C4A">
        <w:tc>
          <w:tcPr>
            <w:tcW w:w="9923" w:type="dxa"/>
            <w:gridSpan w:val="3"/>
          </w:tcPr>
          <w:p w14:paraId="45AE09F2" w14:textId="7FFD8CA0" w:rsidR="00E872C5" w:rsidRPr="00C84092" w:rsidRDefault="00E872C5" w:rsidP="003C7C4A">
            <w:pPr>
              <w:rPr>
                <w:rFonts w:asciiTheme="minorBidi" w:hAnsiTheme="minorBidi" w:cstheme="minorBidi"/>
              </w:rPr>
            </w:pPr>
          </w:p>
          <w:p w14:paraId="2DDBCBD5" w14:textId="77777777" w:rsidR="00E872C5" w:rsidRPr="00C84092" w:rsidRDefault="00E872C5" w:rsidP="002B50C9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="00E872C5" w:rsidRPr="00C84092" w14:paraId="2589EB25" w14:textId="77777777" w:rsidTr="00D94168">
        <w:tc>
          <w:tcPr>
            <w:tcW w:w="3870" w:type="dxa"/>
          </w:tcPr>
          <w:p w14:paraId="58F461F1" w14:textId="77777777" w:rsidR="00E872C5" w:rsidRPr="00C84092" w:rsidRDefault="00E872C5" w:rsidP="003C7C4A">
            <w:pPr>
              <w:rPr>
                <w:rFonts w:asciiTheme="minorBidi" w:hAnsiTheme="minorBidi" w:cstheme="minorBidi"/>
                <w:b/>
              </w:rPr>
            </w:pPr>
            <w:r w:rsidRPr="00C84092">
              <w:rPr>
                <w:rFonts w:asciiTheme="minorBidi" w:hAnsiTheme="minorBidi" w:cstheme="minorBidi"/>
                <w:b/>
              </w:rPr>
              <w:t>&lt;Δικαιούχος/ Όργανο Διοίκησης&gt;</w:t>
            </w:r>
          </w:p>
          <w:p w14:paraId="325E2F12" w14:textId="77777777" w:rsidR="00E872C5" w:rsidRPr="00C84092" w:rsidRDefault="00E872C5" w:rsidP="003C7C4A">
            <w:pPr>
              <w:rPr>
                <w:rFonts w:asciiTheme="minorBidi" w:hAnsiTheme="minorBidi" w:cstheme="minorBidi"/>
              </w:rPr>
            </w:pPr>
            <w:r w:rsidRPr="00C84092">
              <w:rPr>
                <w:rFonts w:asciiTheme="minorBidi" w:hAnsiTheme="minorBidi" w:cstheme="minorBidi"/>
              </w:rPr>
              <w:t xml:space="preserve">………………………… </w:t>
            </w:r>
          </w:p>
          <w:p w14:paraId="62409B2E" w14:textId="77777777" w:rsidR="00E872C5" w:rsidRPr="00C84092" w:rsidRDefault="00E872C5" w:rsidP="003C7C4A">
            <w:pPr>
              <w:rPr>
                <w:rFonts w:asciiTheme="minorBidi" w:hAnsiTheme="minorBidi" w:cstheme="minorBidi"/>
                <w:b/>
              </w:rPr>
            </w:pPr>
            <w:proofErr w:type="spellStart"/>
            <w:r w:rsidRPr="00C84092">
              <w:rPr>
                <w:rFonts w:asciiTheme="minorBidi" w:hAnsiTheme="minorBidi" w:cstheme="minorBidi"/>
              </w:rPr>
              <w:t>Ταχ</w:t>
            </w:r>
            <w:proofErr w:type="spellEnd"/>
            <w:r w:rsidRPr="00C84092">
              <w:rPr>
                <w:rFonts w:asciiTheme="minorBidi" w:hAnsiTheme="minorBidi" w:cstheme="minorBidi"/>
              </w:rPr>
              <w:t>. Δ/νση :</w:t>
            </w:r>
          </w:p>
          <w:p w14:paraId="638E2527" w14:textId="77777777" w:rsidR="00E872C5" w:rsidRPr="003654BB" w:rsidRDefault="00E872C5" w:rsidP="003C7C4A">
            <w:pPr>
              <w:rPr>
                <w:rFonts w:asciiTheme="minorBidi" w:hAnsiTheme="minorBidi" w:cstheme="minorBidi"/>
                <w:b/>
              </w:rPr>
            </w:pPr>
            <w:proofErr w:type="spellStart"/>
            <w:r w:rsidRPr="00C84092">
              <w:rPr>
                <w:rFonts w:asciiTheme="minorBidi" w:hAnsiTheme="minorBidi" w:cstheme="minorBidi"/>
              </w:rPr>
              <w:t>Ταχ</w:t>
            </w:r>
            <w:proofErr w:type="spellEnd"/>
            <w:r w:rsidRPr="00C84092">
              <w:rPr>
                <w:rFonts w:asciiTheme="minorBidi" w:hAnsiTheme="minorBidi" w:cstheme="minorBidi"/>
              </w:rPr>
              <w:t>. Κώδικας :</w:t>
            </w:r>
          </w:p>
          <w:p w14:paraId="5F342328" w14:textId="77777777" w:rsidR="00E872C5" w:rsidRPr="00C84092" w:rsidRDefault="00E872C5" w:rsidP="003C7C4A">
            <w:pPr>
              <w:rPr>
                <w:rFonts w:asciiTheme="minorBidi" w:hAnsiTheme="minorBidi" w:cstheme="minorBidi"/>
              </w:rPr>
            </w:pPr>
            <w:r w:rsidRPr="00C84092">
              <w:rPr>
                <w:rFonts w:asciiTheme="minorBidi" w:hAnsiTheme="minorBidi" w:cstheme="minorBidi"/>
              </w:rPr>
              <w:t xml:space="preserve">Πληροφορίες: </w:t>
            </w:r>
          </w:p>
          <w:p w14:paraId="18A7573A" w14:textId="7625C32F" w:rsidR="00E872C5" w:rsidRPr="00C84092" w:rsidRDefault="00E872C5" w:rsidP="00106403">
            <w:pPr>
              <w:rPr>
                <w:rFonts w:asciiTheme="minorBidi" w:hAnsiTheme="minorBidi" w:cstheme="minorBidi"/>
              </w:rPr>
            </w:pPr>
            <w:r w:rsidRPr="00C84092">
              <w:rPr>
                <w:rFonts w:asciiTheme="minorBidi" w:hAnsiTheme="minorBidi" w:cstheme="minorBidi"/>
              </w:rPr>
              <w:t>Τηλέφωνο :</w:t>
            </w:r>
          </w:p>
          <w:p w14:paraId="66CA1B1E" w14:textId="77777777" w:rsidR="00E872C5" w:rsidRPr="00C84092" w:rsidRDefault="00E872C5" w:rsidP="003C7C4A">
            <w:pPr>
              <w:rPr>
                <w:rFonts w:asciiTheme="minorBidi" w:hAnsiTheme="minorBidi" w:cstheme="minorBidi"/>
                <w:b/>
              </w:rPr>
            </w:pPr>
            <w:proofErr w:type="gramStart"/>
            <w:r w:rsidRPr="00C84092">
              <w:rPr>
                <w:rFonts w:asciiTheme="minorBidi" w:hAnsiTheme="minorBidi" w:cstheme="minorBidi"/>
                <w:lang w:val="en-US"/>
              </w:rPr>
              <w:t>Email</w:t>
            </w:r>
            <w:r w:rsidRPr="00C84092">
              <w:rPr>
                <w:rFonts w:asciiTheme="minorBidi" w:hAnsiTheme="minorBidi" w:cstheme="minorBidi"/>
              </w:rPr>
              <w:t xml:space="preserve"> :</w:t>
            </w:r>
            <w:proofErr w:type="gramEnd"/>
          </w:p>
        </w:tc>
        <w:tc>
          <w:tcPr>
            <w:tcW w:w="2226" w:type="dxa"/>
          </w:tcPr>
          <w:p w14:paraId="727F3FF0" w14:textId="77777777" w:rsidR="00E872C5" w:rsidRPr="00C84092" w:rsidRDefault="00E872C5" w:rsidP="003C7C4A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827" w:type="dxa"/>
          </w:tcPr>
          <w:p w14:paraId="16C4C590" w14:textId="77777777" w:rsidR="00E872C5" w:rsidRPr="00C84092" w:rsidRDefault="00E872C5" w:rsidP="003C7C4A">
            <w:pPr>
              <w:rPr>
                <w:rFonts w:asciiTheme="minorBidi" w:hAnsiTheme="minorBidi" w:cstheme="minorBidi"/>
              </w:rPr>
            </w:pPr>
          </w:p>
          <w:p w14:paraId="15DBE408" w14:textId="77777777" w:rsidR="00E872C5" w:rsidRPr="00C84092" w:rsidRDefault="00E872C5" w:rsidP="003C7C4A">
            <w:pPr>
              <w:rPr>
                <w:rFonts w:asciiTheme="minorBidi" w:hAnsiTheme="minorBidi" w:cstheme="minorBidi"/>
              </w:rPr>
            </w:pPr>
          </w:p>
          <w:p w14:paraId="2FC7BBA8" w14:textId="77777777" w:rsidR="00E872C5" w:rsidRPr="00C84092" w:rsidRDefault="00E872C5" w:rsidP="003C7C4A">
            <w:pPr>
              <w:rPr>
                <w:rFonts w:asciiTheme="minorBidi" w:hAnsiTheme="minorBidi" w:cstheme="minorBidi"/>
              </w:rPr>
            </w:pPr>
          </w:p>
          <w:p w14:paraId="1C76F114" w14:textId="77777777" w:rsidR="00E872C5" w:rsidRPr="00C84092" w:rsidRDefault="00E872C5" w:rsidP="003C7C4A">
            <w:pPr>
              <w:rPr>
                <w:rFonts w:asciiTheme="minorBidi" w:hAnsiTheme="minorBidi" w:cstheme="minorBidi"/>
                <w:b/>
              </w:rPr>
            </w:pPr>
            <w:r w:rsidRPr="00C84092">
              <w:rPr>
                <w:rFonts w:asciiTheme="minorBidi" w:hAnsiTheme="minorBidi" w:cstheme="minorBidi"/>
              </w:rPr>
              <w:t>&lt;Τόπος&gt;, &lt;Ημερομηνία&gt;</w:t>
            </w:r>
          </w:p>
          <w:p w14:paraId="1A0B45F7" w14:textId="77777777" w:rsidR="00E872C5" w:rsidRPr="00C84092" w:rsidRDefault="00E872C5" w:rsidP="003C7C4A">
            <w:pPr>
              <w:rPr>
                <w:rFonts w:asciiTheme="minorBidi" w:hAnsiTheme="minorBidi" w:cstheme="minorBidi"/>
                <w:b/>
              </w:rPr>
            </w:pPr>
            <w:r w:rsidRPr="00C84092">
              <w:rPr>
                <w:rFonts w:asciiTheme="minorBidi" w:hAnsiTheme="minorBidi" w:cstheme="minorBidi"/>
              </w:rPr>
              <w:t>Α.Π.:</w:t>
            </w:r>
            <w:r w:rsidRPr="00C84092">
              <w:rPr>
                <w:rFonts w:asciiTheme="minorBidi" w:hAnsiTheme="minorBidi" w:cstheme="minorBidi"/>
                <w:b/>
              </w:rPr>
              <w:t xml:space="preserve"> </w:t>
            </w:r>
          </w:p>
          <w:p w14:paraId="3D87C2F6" w14:textId="77777777" w:rsidR="00E872C5" w:rsidRPr="00C84092" w:rsidRDefault="00E872C5" w:rsidP="003C7C4A">
            <w:pPr>
              <w:rPr>
                <w:rFonts w:asciiTheme="minorBidi" w:hAnsiTheme="minorBidi" w:cstheme="minorBidi"/>
                <w:b/>
              </w:rPr>
            </w:pPr>
          </w:p>
          <w:p w14:paraId="1C4F33FB" w14:textId="77777777" w:rsidR="00E872C5" w:rsidRPr="00C84092" w:rsidRDefault="00E872C5" w:rsidP="003C7C4A">
            <w:pPr>
              <w:rPr>
                <w:rFonts w:asciiTheme="minorBidi" w:hAnsiTheme="minorBidi" w:cstheme="minorBidi"/>
              </w:rPr>
            </w:pPr>
          </w:p>
        </w:tc>
      </w:tr>
      <w:tr w:rsidR="00E872C5" w:rsidRPr="00C84092" w14:paraId="1937A547" w14:textId="77777777" w:rsidTr="00D94168">
        <w:tc>
          <w:tcPr>
            <w:tcW w:w="3870" w:type="dxa"/>
          </w:tcPr>
          <w:p w14:paraId="370E9E71" w14:textId="77777777" w:rsidR="00E872C5" w:rsidRPr="00C84092" w:rsidRDefault="00E872C5" w:rsidP="003C7C4A">
            <w:pPr>
              <w:rPr>
                <w:rFonts w:asciiTheme="minorBidi" w:hAnsiTheme="minorBidi" w:cstheme="minorBidi"/>
                <w:b/>
              </w:rPr>
            </w:pPr>
          </w:p>
          <w:p w14:paraId="46E13123" w14:textId="77777777" w:rsidR="00E872C5" w:rsidRPr="00C84092" w:rsidRDefault="00E872C5" w:rsidP="003C7C4A">
            <w:pPr>
              <w:rPr>
                <w:rFonts w:asciiTheme="minorBidi" w:hAnsiTheme="minorBidi" w:cstheme="minorBidi"/>
                <w:b/>
              </w:rPr>
            </w:pPr>
          </w:p>
          <w:p w14:paraId="4826EE9F" w14:textId="77777777" w:rsidR="00E872C5" w:rsidRPr="00C84092" w:rsidRDefault="00E872C5" w:rsidP="003C7C4A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2226" w:type="dxa"/>
          </w:tcPr>
          <w:p w14:paraId="189D1A9D" w14:textId="77777777" w:rsidR="00E872C5" w:rsidRPr="00C84092" w:rsidRDefault="00E872C5" w:rsidP="003C7C4A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827" w:type="dxa"/>
          </w:tcPr>
          <w:p w14:paraId="34AB0D3A" w14:textId="339AD051" w:rsidR="00C61A4D" w:rsidRPr="00C84092" w:rsidRDefault="00E872C5" w:rsidP="003C7C4A">
            <w:pPr>
              <w:rPr>
                <w:rFonts w:asciiTheme="minorBidi" w:hAnsiTheme="minorBidi" w:cstheme="minorBidi"/>
              </w:rPr>
            </w:pPr>
            <w:r w:rsidRPr="00C84092">
              <w:rPr>
                <w:rFonts w:asciiTheme="minorBidi" w:hAnsiTheme="minorBidi" w:cstheme="minorBidi"/>
                <w:b/>
              </w:rPr>
              <w:t>Προς:</w:t>
            </w:r>
            <w:r w:rsidRPr="00C84092">
              <w:rPr>
                <w:rFonts w:asciiTheme="minorBidi" w:hAnsiTheme="minorBidi" w:cstheme="minorBidi"/>
              </w:rPr>
              <w:t xml:space="preserve"> </w:t>
            </w:r>
            <w:r w:rsidR="00C61A4D" w:rsidRPr="00C84092">
              <w:rPr>
                <w:rFonts w:asciiTheme="minorBidi" w:hAnsiTheme="minorBidi" w:cstheme="minorBidi"/>
              </w:rPr>
              <w:t>Υπηρεσία Διαχείρισης Τομεακού Προγράμματος Ανάπτυξης Υπουργείου Μετανάστευσης &amp; Ασύλου</w:t>
            </w:r>
          </w:p>
          <w:p w14:paraId="09809853" w14:textId="117AF307" w:rsidR="00C61A4D" w:rsidRPr="00C84092" w:rsidRDefault="00C61A4D" w:rsidP="003C7C4A">
            <w:pPr>
              <w:rPr>
                <w:rFonts w:asciiTheme="minorBidi" w:hAnsiTheme="minorBidi" w:cstheme="minorBidi"/>
              </w:rPr>
            </w:pPr>
            <w:r w:rsidRPr="00C84092">
              <w:rPr>
                <w:rFonts w:asciiTheme="minorBidi" w:hAnsiTheme="minorBidi" w:cstheme="minorBidi"/>
              </w:rPr>
              <w:t>Ε.Υ.Σ</w:t>
            </w:r>
            <w:r w:rsidR="002B50C9">
              <w:rPr>
                <w:rFonts w:asciiTheme="minorBidi" w:hAnsiTheme="minorBidi" w:cstheme="minorBidi"/>
              </w:rPr>
              <w:t>Υ</w:t>
            </w:r>
            <w:r w:rsidRPr="00C84092">
              <w:rPr>
                <w:rFonts w:asciiTheme="minorBidi" w:hAnsiTheme="minorBidi" w:cstheme="minorBidi"/>
              </w:rPr>
              <w:t>.Δ. – Μ.Ε.Υ.</w:t>
            </w:r>
          </w:p>
          <w:p w14:paraId="44B05AC6" w14:textId="6D881E2B" w:rsidR="00C61A4D" w:rsidRPr="004C7F08" w:rsidRDefault="00C61A4D" w:rsidP="003C7C4A">
            <w:pPr>
              <w:rPr>
                <w:rFonts w:asciiTheme="minorBidi" w:hAnsiTheme="minorBidi" w:cstheme="minorBidi"/>
              </w:rPr>
            </w:pPr>
            <w:hyperlink r:id="rId11" w:history="1">
              <w:r w:rsidRPr="00C84092">
                <w:rPr>
                  <w:rStyle w:val="-"/>
                  <w:rFonts w:asciiTheme="minorBidi" w:hAnsiTheme="minorBidi" w:cstheme="minorBidi"/>
                  <w:lang w:val="en-US"/>
                </w:rPr>
                <w:t>ma</w:t>
              </w:r>
              <w:r w:rsidRPr="00C84092">
                <w:rPr>
                  <w:rStyle w:val="-"/>
                  <w:rFonts w:asciiTheme="minorBidi" w:hAnsiTheme="minorBidi" w:cstheme="minorBidi"/>
                </w:rPr>
                <w:t>@</w:t>
              </w:r>
              <w:r w:rsidRPr="00C84092">
                <w:rPr>
                  <w:rStyle w:val="-"/>
                  <w:rFonts w:asciiTheme="minorBidi" w:hAnsiTheme="minorBidi" w:cstheme="minorBidi"/>
                  <w:lang w:val="en-US"/>
                </w:rPr>
                <w:t>migration</w:t>
              </w:r>
              <w:r w:rsidRPr="00C84092">
                <w:rPr>
                  <w:rStyle w:val="-"/>
                  <w:rFonts w:asciiTheme="minorBidi" w:hAnsiTheme="minorBidi" w:cstheme="minorBidi"/>
                </w:rPr>
                <w:t>.</w:t>
              </w:r>
              <w:r w:rsidRPr="00C84092">
                <w:rPr>
                  <w:rStyle w:val="-"/>
                  <w:rFonts w:asciiTheme="minorBidi" w:hAnsiTheme="minorBidi" w:cstheme="minorBidi"/>
                  <w:lang w:val="en-US"/>
                </w:rPr>
                <w:t>gov</w:t>
              </w:r>
              <w:r w:rsidRPr="004C7F08">
                <w:rPr>
                  <w:rStyle w:val="-"/>
                  <w:rFonts w:asciiTheme="minorBidi" w:hAnsiTheme="minorBidi" w:cstheme="minorBidi"/>
                </w:rPr>
                <w:t>.</w:t>
              </w:r>
              <w:r w:rsidRPr="00C84092">
                <w:rPr>
                  <w:rStyle w:val="-"/>
                  <w:rFonts w:asciiTheme="minorBidi" w:hAnsiTheme="minorBidi" w:cstheme="minorBidi"/>
                  <w:lang w:val="en-US"/>
                </w:rPr>
                <w:t>gr</w:t>
              </w:r>
            </w:hyperlink>
          </w:p>
          <w:p w14:paraId="5E12AC22" w14:textId="0DD87941" w:rsidR="00E872C5" w:rsidRPr="00C84092" w:rsidRDefault="00E872C5" w:rsidP="003C7C4A">
            <w:pPr>
              <w:rPr>
                <w:rFonts w:asciiTheme="minorBidi" w:hAnsiTheme="minorBidi" w:cstheme="minorBidi"/>
              </w:rPr>
            </w:pPr>
            <w:r w:rsidRPr="00C84092">
              <w:rPr>
                <w:rFonts w:asciiTheme="minorBidi" w:hAnsiTheme="minorBidi" w:cstheme="minorBidi"/>
              </w:rPr>
              <w:t xml:space="preserve"> </w:t>
            </w:r>
          </w:p>
          <w:p w14:paraId="0D628FE9" w14:textId="045F4D55" w:rsidR="00E872C5" w:rsidRPr="00C84092" w:rsidRDefault="00E872C5" w:rsidP="00E21C20">
            <w:pPr>
              <w:rPr>
                <w:rFonts w:asciiTheme="minorBidi" w:hAnsiTheme="minorBidi" w:cstheme="minorBidi"/>
                <w:b/>
              </w:rPr>
            </w:pPr>
          </w:p>
        </w:tc>
      </w:tr>
    </w:tbl>
    <w:p w14:paraId="06CC6126" w14:textId="77777777" w:rsidR="00E872C5" w:rsidRPr="00C84092" w:rsidRDefault="00E872C5" w:rsidP="00E872C5">
      <w:pPr>
        <w:spacing w:line="360" w:lineRule="auto"/>
        <w:jc w:val="center"/>
        <w:rPr>
          <w:rFonts w:asciiTheme="minorBidi" w:hAnsiTheme="minorBidi" w:cstheme="minorBidi"/>
          <w:lang w:eastAsia="en-US"/>
        </w:rPr>
      </w:pPr>
    </w:p>
    <w:p w14:paraId="69B7A5CD" w14:textId="77777777" w:rsidR="00E872C5" w:rsidRPr="00C84092" w:rsidRDefault="00E872C5" w:rsidP="00E872C5">
      <w:pPr>
        <w:spacing w:line="360" w:lineRule="auto"/>
        <w:ind w:left="709" w:hanging="709"/>
        <w:rPr>
          <w:rFonts w:asciiTheme="minorBidi" w:hAnsiTheme="minorBidi" w:cstheme="minorBidi"/>
          <w:b/>
          <w:lang w:eastAsia="en-US"/>
        </w:rPr>
      </w:pPr>
    </w:p>
    <w:p w14:paraId="45608FC0" w14:textId="7A1FCDA0" w:rsidR="00C73959" w:rsidRPr="00C84092" w:rsidRDefault="007802A4" w:rsidP="008A4464">
      <w:pPr>
        <w:spacing w:line="360" w:lineRule="auto"/>
        <w:ind w:left="709" w:hanging="709"/>
        <w:rPr>
          <w:rFonts w:asciiTheme="minorBidi" w:hAnsiTheme="minorBidi" w:cstheme="minorBidi"/>
          <w:b/>
        </w:rPr>
      </w:pPr>
      <w:r w:rsidRPr="00C84092">
        <w:rPr>
          <w:rFonts w:asciiTheme="minorBidi" w:hAnsiTheme="minorBidi" w:cstheme="minorBidi"/>
          <w:b/>
          <w:lang w:eastAsia="en-US"/>
        </w:rPr>
        <w:t>ΘΕΜΑ</w:t>
      </w:r>
      <w:r w:rsidRPr="00C84092">
        <w:rPr>
          <w:rFonts w:asciiTheme="minorBidi" w:hAnsiTheme="minorBidi" w:cstheme="minorBidi"/>
          <w:b/>
          <w:u w:val="single"/>
          <w:lang w:eastAsia="en-US"/>
        </w:rPr>
        <w:t>:</w:t>
      </w:r>
      <w:r w:rsidRPr="00C84092">
        <w:rPr>
          <w:rFonts w:asciiTheme="minorBidi" w:hAnsiTheme="minorBidi" w:cstheme="minorBidi"/>
          <w:lang w:eastAsia="en-US"/>
        </w:rPr>
        <w:t xml:space="preserve"> </w:t>
      </w:r>
      <w:r w:rsidR="00C73959" w:rsidRPr="00C84092">
        <w:rPr>
          <w:rFonts w:asciiTheme="minorBidi" w:hAnsiTheme="minorBidi" w:cstheme="minorBidi"/>
          <w:b/>
        </w:rPr>
        <w:t xml:space="preserve">Απόφαση υλοποίησης με ίδια μέσα του </w:t>
      </w:r>
      <w:proofErr w:type="spellStart"/>
      <w:r w:rsidR="008A4464">
        <w:rPr>
          <w:rFonts w:asciiTheme="minorBidi" w:hAnsiTheme="minorBidi" w:cstheme="minorBidi"/>
          <w:b/>
        </w:rPr>
        <w:t>Υπο</w:t>
      </w:r>
      <w:r w:rsidR="000C799C" w:rsidRPr="00C84092">
        <w:rPr>
          <w:rFonts w:asciiTheme="minorBidi" w:hAnsiTheme="minorBidi" w:cstheme="minorBidi"/>
          <w:b/>
        </w:rPr>
        <w:t>Έ</w:t>
      </w:r>
      <w:r w:rsidR="00C73959" w:rsidRPr="00C84092">
        <w:rPr>
          <w:rFonts w:asciiTheme="minorBidi" w:hAnsiTheme="minorBidi" w:cstheme="minorBidi"/>
          <w:b/>
        </w:rPr>
        <w:t>ργου</w:t>
      </w:r>
      <w:proofErr w:type="spellEnd"/>
      <w:r w:rsidR="00C73959" w:rsidRPr="00C84092">
        <w:rPr>
          <w:rFonts w:asciiTheme="minorBidi" w:hAnsiTheme="minorBidi" w:cstheme="minorBidi"/>
          <w:b/>
        </w:rPr>
        <w:t xml:space="preserve"> </w:t>
      </w:r>
      <w:r w:rsidR="00A03F80" w:rsidRPr="00C84092">
        <w:rPr>
          <w:rFonts w:asciiTheme="minorBidi" w:hAnsiTheme="minorBidi" w:cstheme="minorBidi"/>
          <w:b/>
        </w:rPr>
        <w:t>(Α/Α) «</w:t>
      </w:r>
      <w:r w:rsidR="00A03F80" w:rsidRPr="00C84092">
        <w:rPr>
          <w:rFonts w:asciiTheme="minorBidi" w:hAnsiTheme="minorBidi" w:cstheme="minorBidi"/>
        </w:rPr>
        <w:t>τίτλος</w:t>
      </w:r>
      <w:r w:rsidR="000C799C" w:rsidRPr="00C84092">
        <w:rPr>
          <w:rFonts w:asciiTheme="minorBidi" w:hAnsiTheme="minorBidi" w:cstheme="minorBidi"/>
        </w:rPr>
        <w:t xml:space="preserve"> </w:t>
      </w:r>
      <w:proofErr w:type="spellStart"/>
      <w:r w:rsidR="008A4464">
        <w:rPr>
          <w:rFonts w:asciiTheme="minorBidi" w:hAnsiTheme="minorBidi" w:cstheme="minorBidi"/>
        </w:rPr>
        <w:t>υπο</w:t>
      </w:r>
      <w:r w:rsidR="00A03F80" w:rsidRPr="00C84092">
        <w:rPr>
          <w:rFonts w:asciiTheme="minorBidi" w:hAnsiTheme="minorBidi" w:cstheme="minorBidi"/>
        </w:rPr>
        <w:t>έργου</w:t>
      </w:r>
      <w:proofErr w:type="spellEnd"/>
      <w:r w:rsidR="00A03F80" w:rsidRPr="00C84092">
        <w:rPr>
          <w:rFonts w:asciiTheme="minorBidi" w:hAnsiTheme="minorBidi" w:cstheme="minorBidi"/>
          <w:b/>
        </w:rPr>
        <w:t xml:space="preserve">» </w:t>
      </w:r>
      <w:r w:rsidR="00C73959" w:rsidRPr="00C84092">
        <w:rPr>
          <w:rFonts w:asciiTheme="minorBidi" w:hAnsiTheme="minorBidi" w:cstheme="minorBidi"/>
          <w:b/>
        </w:rPr>
        <w:t>τ</w:t>
      </w:r>
      <w:r w:rsidR="008A4464">
        <w:rPr>
          <w:rFonts w:asciiTheme="minorBidi" w:hAnsiTheme="minorBidi" w:cstheme="minorBidi"/>
          <w:b/>
        </w:rPr>
        <w:t>ου Έργου</w:t>
      </w:r>
      <w:r w:rsidR="00C73959" w:rsidRPr="00C84092">
        <w:rPr>
          <w:rFonts w:asciiTheme="minorBidi" w:hAnsiTheme="minorBidi" w:cstheme="minorBidi"/>
          <w:b/>
        </w:rPr>
        <w:t xml:space="preserve"> </w:t>
      </w:r>
      <w:r w:rsidR="00A03F80" w:rsidRPr="008A4464">
        <w:rPr>
          <w:rFonts w:asciiTheme="minorBidi" w:hAnsiTheme="minorBidi" w:cstheme="minorBidi"/>
          <w:b/>
        </w:rPr>
        <w:t>«</w:t>
      </w:r>
      <w:r w:rsidR="00A03F80" w:rsidRPr="008A4464">
        <w:rPr>
          <w:rFonts w:asciiTheme="minorBidi" w:hAnsiTheme="minorBidi" w:cstheme="minorBidi"/>
        </w:rPr>
        <w:t xml:space="preserve">τίτλος </w:t>
      </w:r>
      <w:r w:rsidR="008A4464" w:rsidRPr="008A4464">
        <w:rPr>
          <w:rFonts w:asciiTheme="minorBidi" w:hAnsiTheme="minorBidi" w:cstheme="minorBidi"/>
        </w:rPr>
        <w:t>Πράξης</w:t>
      </w:r>
      <w:r w:rsidR="00A03F80" w:rsidRPr="008A4464">
        <w:rPr>
          <w:rFonts w:asciiTheme="minorBidi" w:hAnsiTheme="minorBidi" w:cstheme="minorBidi"/>
          <w:b/>
        </w:rPr>
        <w:t>»</w:t>
      </w:r>
      <w:r w:rsidR="00A03F80" w:rsidRPr="00C84092">
        <w:rPr>
          <w:rFonts w:asciiTheme="minorBidi" w:hAnsiTheme="minorBidi" w:cstheme="minorBidi"/>
          <w:b/>
        </w:rPr>
        <w:t xml:space="preserve">  </w:t>
      </w:r>
      <w:r w:rsidR="00C84092" w:rsidRPr="00C84092">
        <w:rPr>
          <w:rFonts w:asciiTheme="minorBidi" w:hAnsiTheme="minorBidi" w:cstheme="minorBidi"/>
          <w:b/>
        </w:rPr>
        <w:t>από …. [</w:t>
      </w:r>
      <w:r w:rsidR="00C84092" w:rsidRPr="00C84092">
        <w:rPr>
          <w:rFonts w:asciiTheme="minorBidi" w:hAnsiTheme="minorBidi" w:cstheme="minorBidi"/>
          <w:b/>
          <w:i/>
        </w:rPr>
        <w:t>Φορέας Υλοποίησης</w:t>
      </w:r>
      <w:r w:rsidR="00C84092" w:rsidRPr="00C84092">
        <w:rPr>
          <w:rFonts w:asciiTheme="minorBidi" w:hAnsiTheme="minorBidi" w:cstheme="minorBidi"/>
          <w:b/>
        </w:rPr>
        <w:t xml:space="preserve">], </w:t>
      </w:r>
      <w:r w:rsidR="00C73959" w:rsidRPr="00C84092">
        <w:rPr>
          <w:rFonts w:asciiTheme="minorBidi" w:hAnsiTheme="minorBidi" w:cstheme="minorBidi"/>
          <w:b/>
        </w:rPr>
        <w:t>με κωδικό ΟΠΣ</w:t>
      </w:r>
      <w:r w:rsidR="008044C3" w:rsidRPr="00C84092">
        <w:rPr>
          <w:rFonts w:asciiTheme="minorBidi" w:hAnsiTheme="minorBidi" w:cstheme="minorBidi"/>
          <w:b/>
        </w:rPr>
        <w:t xml:space="preserve"> (</w:t>
      </w:r>
      <w:r w:rsidR="008044C3" w:rsidRPr="00C84092">
        <w:rPr>
          <w:rFonts w:asciiTheme="minorBidi" w:hAnsiTheme="minorBidi" w:cstheme="minorBidi"/>
          <w:b/>
          <w:lang w:val="en-US"/>
        </w:rPr>
        <w:t>MIS</w:t>
      </w:r>
      <w:r w:rsidR="008044C3" w:rsidRPr="00C84092">
        <w:rPr>
          <w:rFonts w:asciiTheme="minorBidi" w:hAnsiTheme="minorBidi" w:cstheme="minorBidi"/>
          <w:b/>
        </w:rPr>
        <w:t>)</w:t>
      </w:r>
      <w:r w:rsidR="00C73959" w:rsidRPr="00C84092">
        <w:rPr>
          <w:rFonts w:asciiTheme="minorBidi" w:hAnsiTheme="minorBidi" w:cstheme="minorBidi"/>
          <w:b/>
        </w:rPr>
        <w:t xml:space="preserve"> </w:t>
      </w:r>
      <w:r w:rsidR="00C73959" w:rsidRPr="00C84092">
        <w:rPr>
          <w:rFonts w:asciiTheme="minorBidi" w:hAnsiTheme="minorBidi" w:cstheme="minorBidi"/>
        </w:rPr>
        <w:t>………….</w:t>
      </w:r>
    </w:p>
    <w:p w14:paraId="24779045" w14:textId="77777777" w:rsidR="007802A4" w:rsidRPr="00C84092" w:rsidRDefault="007802A4" w:rsidP="004A1F76">
      <w:pPr>
        <w:spacing w:line="360" w:lineRule="auto"/>
        <w:ind w:left="851" w:hanging="851"/>
        <w:jc w:val="both"/>
        <w:outlineLvl w:val="0"/>
        <w:rPr>
          <w:rFonts w:asciiTheme="minorBidi" w:hAnsiTheme="minorBidi" w:cstheme="minorBidi"/>
          <w:lang w:eastAsia="en-US"/>
        </w:rPr>
      </w:pPr>
    </w:p>
    <w:p w14:paraId="19E6608A" w14:textId="77777777" w:rsidR="007802A4" w:rsidRPr="00C84092" w:rsidRDefault="007802A4" w:rsidP="004A1F76">
      <w:pPr>
        <w:spacing w:line="360" w:lineRule="auto"/>
        <w:jc w:val="center"/>
        <w:outlineLvl w:val="0"/>
        <w:rPr>
          <w:rFonts w:asciiTheme="minorBidi" w:hAnsiTheme="minorBidi" w:cstheme="minorBidi"/>
          <w:b/>
          <w:u w:val="single"/>
          <w:lang w:eastAsia="en-US"/>
        </w:rPr>
      </w:pPr>
      <w:r w:rsidRPr="00C84092">
        <w:rPr>
          <w:rFonts w:asciiTheme="minorBidi" w:hAnsiTheme="minorBidi" w:cstheme="minorBidi"/>
          <w:b/>
          <w:u w:val="single"/>
          <w:lang w:eastAsia="en-US"/>
        </w:rPr>
        <w:t xml:space="preserve">ΑΠΟΦΑΣΗ </w:t>
      </w:r>
    </w:p>
    <w:p w14:paraId="36124DD3" w14:textId="77777777" w:rsidR="009371E6" w:rsidRPr="00C84092" w:rsidRDefault="009371E6" w:rsidP="004A1F76">
      <w:pPr>
        <w:tabs>
          <w:tab w:val="num" w:pos="0"/>
        </w:tabs>
        <w:spacing w:line="360" w:lineRule="auto"/>
        <w:rPr>
          <w:rFonts w:asciiTheme="minorBidi" w:hAnsiTheme="minorBidi" w:cstheme="minorBidi"/>
          <w:lang w:eastAsia="en-US"/>
        </w:rPr>
      </w:pPr>
    </w:p>
    <w:p w14:paraId="77405A43" w14:textId="1AFA64B5" w:rsidR="007802A4" w:rsidRDefault="007802A4" w:rsidP="00106403">
      <w:pPr>
        <w:spacing w:line="360" w:lineRule="auto"/>
        <w:jc w:val="both"/>
        <w:rPr>
          <w:rFonts w:asciiTheme="minorBidi" w:hAnsiTheme="minorBidi" w:cstheme="minorBidi"/>
          <w:lang w:eastAsia="en-US"/>
        </w:rPr>
      </w:pPr>
      <w:r w:rsidRPr="00C84092">
        <w:rPr>
          <w:rFonts w:asciiTheme="minorBidi" w:hAnsiTheme="minorBidi" w:cstheme="minorBidi"/>
          <w:lang w:eastAsia="en-US"/>
        </w:rPr>
        <w:t>Έχοντας υπόψη</w:t>
      </w:r>
      <w:r w:rsidR="00106403">
        <w:rPr>
          <w:rFonts w:asciiTheme="minorBidi" w:hAnsiTheme="minorBidi" w:cstheme="minorBidi"/>
          <w:lang w:eastAsia="en-US"/>
        </w:rPr>
        <w:t xml:space="preserve"> </w:t>
      </w:r>
      <w:r w:rsidR="00106403" w:rsidRPr="00106403">
        <w:rPr>
          <w:rFonts w:asciiTheme="minorBidi" w:hAnsiTheme="minorBidi" w:cstheme="minorBidi"/>
          <w:i/>
          <w:lang w:eastAsia="en-US"/>
        </w:rPr>
        <w:t>[ενδεικτικά, προσαρμόζονται με ευθύνη του Δικαιούχου]</w:t>
      </w:r>
      <w:r w:rsidR="00106403">
        <w:rPr>
          <w:rFonts w:asciiTheme="minorBidi" w:hAnsiTheme="minorBidi" w:cstheme="minorBidi"/>
          <w:lang w:eastAsia="en-US"/>
        </w:rPr>
        <w:t xml:space="preserve"> </w:t>
      </w:r>
      <w:r w:rsidRPr="00C84092">
        <w:rPr>
          <w:rFonts w:asciiTheme="minorBidi" w:hAnsiTheme="minorBidi" w:cstheme="minorBidi"/>
          <w:lang w:eastAsia="en-US"/>
        </w:rPr>
        <w:t>:</w:t>
      </w:r>
    </w:p>
    <w:p w14:paraId="12F6461A" w14:textId="0CEC1ED4" w:rsidR="00106403" w:rsidRDefault="00106403" w:rsidP="00106403">
      <w:pPr>
        <w:spacing w:line="360" w:lineRule="auto"/>
        <w:jc w:val="both"/>
        <w:rPr>
          <w:rFonts w:asciiTheme="minorBidi" w:hAnsiTheme="minorBidi" w:cstheme="minorBidi"/>
          <w:lang w:eastAsia="en-US"/>
        </w:rPr>
      </w:pPr>
    </w:p>
    <w:p w14:paraId="3CBD00B3" w14:textId="77777777" w:rsidR="00106403" w:rsidRPr="00106403" w:rsidRDefault="00106403" w:rsidP="00106403">
      <w:pPr>
        <w:numPr>
          <w:ilvl w:val="0"/>
          <w:numId w:val="49"/>
        </w:numPr>
        <w:spacing w:line="360" w:lineRule="auto"/>
        <w:jc w:val="both"/>
        <w:rPr>
          <w:rFonts w:asciiTheme="minorBidi" w:hAnsiTheme="minorBidi" w:cstheme="minorBidi"/>
          <w:i/>
          <w:lang w:eastAsia="en-US"/>
        </w:rPr>
      </w:pPr>
      <w:r w:rsidRPr="00106403">
        <w:rPr>
          <w:rFonts w:asciiTheme="minorBidi" w:hAnsiTheme="minorBidi" w:cstheme="minorBidi"/>
          <w:i/>
          <w:lang w:eastAsia="en-US"/>
        </w:rPr>
        <w:t>Τις διατάξεις:</w:t>
      </w:r>
    </w:p>
    <w:p w14:paraId="39D0B4F6" w14:textId="5CD7BA65" w:rsidR="00106403" w:rsidRPr="00106403" w:rsidRDefault="00106403" w:rsidP="00574BB7">
      <w:pPr>
        <w:spacing w:line="360" w:lineRule="auto"/>
        <w:jc w:val="both"/>
        <w:rPr>
          <w:rFonts w:asciiTheme="minorBidi" w:hAnsiTheme="minorBidi" w:cstheme="minorBidi"/>
          <w:i/>
          <w:lang w:eastAsia="en-US"/>
        </w:rPr>
      </w:pPr>
      <w:r w:rsidRPr="00106403">
        <w:rPr>
          <w:rFonts w:asciiTheme="minorBidi" w:hAnsiTheme="minorBidi" w:cstheme="minorBidi"/>
          <w:i/>
          <w:lang w:eastAsia="en-US"/>
        </w:rPr>
        <w:t>α. του Ν. 4622/2019 «Επιτελικό Κράτος: οργάνωση, λειτουργία και διαφάνεια της Κυβέρνησης, των κεντρικών οργάνων και της κεντρικής δημόσιας διοίκησης»</w:t>
      </w:r>
      <w:r w:rsidR="00574BB7" w:rsidRPr="00574BB7">
        <w:rPr>
          <w:rFonts w:asciiTheme="minorBidi" w:hAnsiTheme="minorBidi" w:cstheme="minorBidi"/>
          <w:i/>
          <w:lang w:eastAsia="en-US"/>
        </w:rPr>
        <w:t xml:space="preserve"> (Α’133)</w:t>
      </w:r>
      <w:r w:rsidR="00574BB7">
        <w:rPr>
          <w:rFonts w:asciiTheme="minorBidi" w:hAnsiTheme="minorBidi" w:cstheme="minorBidi"/>
          <w:i/>
          <w:lang w:eastAsia="en-US"/>
        </w:rPr>
        <w:t>,</w:t>
      </w:r>
    </w:p>
    <w:p w14:paraId="16BB045B" w14:textId="6C1EF046" w:rsidR="00106403" w:rsidRPr="00106403" w:rsidRDefault="00106403" w:rsidP="00574BB7">
      <w:pPr>
        <w:spacing w:line="360" w:lineRule="auto"/>
        <w:jc w:val="both"/>
        <w:rPr>
          <w:rFonts w:asciiTheme="minorBidi" w:hAnsiTheme="minorBidi" w:cstheme="minorBidi"/>
          <w:i/>
          <w:lang w:eastAsia="en-US"/>
        </w:rPr>
      </w:pPr>
      <w:r w:rsidRPr="00106403">
        <w:rPr>
          <w:rFonts w:asciiTheme="minorBidi" w:hAnsiTheme="minorBidi" w:cstheme="minorBidi"/>
          <w:i/>
          <w:lang w:eastAsia="en-US"/>
        </w:rPr>
        <w:t>β. του ν. 4635/2019 Μέρος ΙΗ: Εθνικό Πρόγραμμα Ανάπτυξης (άρθρα 129 έως και 141)</w:t>
      </w:r>
      <w:r w:rsidR="00574BB7" w:rsidRPr="00574BB7">
        <w:rPr>
          <w:rFonts w:asciiTheme="minorBidi" w:hAnsiTheme="minorBidi" w:cstheme="minorBidi"/>
          <w:i/>
          <w:lang w:eastAsia="en-US"/>
        </w:rPr>
        <w:t xml:space="preserve"> (Α΄167),</w:t>
      </w:r>
    </w:p>
    <w:p w14:paraId="1FA2D95F" w14:textId="5B168C6E" w:rsidR="00106403" w:rsidRDefault="00106403" w:rsidP="00574BB7">
      <w:pPr>
        <w:spacing w:line="360" w:lineRule="auto"/>
        <w:jc w:val="both"/>
        <w:rPr>
          <w:rFonts w:asciiTheme="minorBidi" w:hAnsiTheme="minorBidi" w:cstheme="minorBidi"/>
          <w:i/>
          <w:lang w:eastAsia="en-US"/>
        </w:rPr>
      </w:pPr>
      <w:r w:rsidRPr="00106403">
        <w:rPr>
          <w:rFonts w:asciiTheme="minorBidi" w:hAnsiTheme="minorBidi" w:cstheme="minorBidi"/>
          <w:i/>
          <w:lang w:eastAsia="en-US"/>
        </w:rPr>
        <w:t xml:space="preserve">γ. της με </w:t>
      </w:r>
      <w:proofErr w:type="spellStart"/>
      <w:r w:rsidRPr="00106403">
        <w:rPr>
          <w:rFonts w:asciiTheme="minorBidi" w:hAnsiTheme="minorBidi" w:cstheme="minorBidi"/>
          <w:i/>
          <w:lang w:eastAsia="en-US"/>
        </w:rPr>
        <w:t>αρ</w:t>
      </w:r>
      <w:proofErr w:type="spellEnd"/>
      <w:r w:rsidRPr="00106403">
        <w:rPr>
          <w:rFonts w:asciiTheme="minorBidi" w:hAnsiTheme="minorBidi" w:cstheme="minorBidi"/>
          <w:i/>
          <w:lang w:eastAsia="en-US"/>
        </w:rPr>
        <w:t xml:space="preserve">. </w:t>
      </w:r>
      <w:proofErr w:type="spellStart"/>
      <w:r w:rsidRPr="00106403">
        <w:rPr>
          <w:rFonts w:asciiTheme="minorBidi" w:hAnsiTheme="minorBidi" w:cstheme="minorBidi"/>
          <w:i/>
          <w:lang w:eastAsia="en-US"/>
        </w:rPr>
        <w:t>πρωτ</w:t>
      </w:r>
      <w:proofErr w:type="spellEnd"/>
      <w:r w:rsidRPr="00106403">
        <w:rPr>
          <w:rFonts w:asciiTheme="minorBidi" w:hAnsiTheme="minorBidi" w:cstheme="minorBidi"/>
          <w:i/>
          <w:lang w:eastAsia="en-US"/>
        </w:rPr>
        <w:t>. 62564/4.6.2021 Υπουργικής Απόφασης «Σύστημα Διαχείρισης και Ελέγχου - Κανόνες Επιλεξιμότητας δαπανών για τα προγράμματα του ΕΠΑ 2021-2025»</w:t>
      </w:r>
      <w:r w:rsidR="00574BB7" w:rsidRPr="00574BB7">
        <w:rPr>
          <w:rFonts w:asciiTheme="minorBidi" w:hAnsiTheme="minorBidi" w:cstheme="minorBidi"/>
          <w:i/>
          <w:lang w:eastAsia="en-US"/>
        </w:rPr>
        <w:t xml:space="preserve"> (Β΄2442)</w:t>
      </w:r>
      <w:r w:rsidR="00574BB7">
        <w:rPr>
          <w:rFonts w:asciiTheme="minorBidi" w:hAnsiTheme="minorBidi" w:cstheme="minorBidi"/>
          <w:i/>
          <w:lang w:eastAsia="en-US"/>
        </w:rPr>
        <w:t>,</w:t>
      </w:r>
      <w:r w:rsidRPr="00106403">
        <w:rPr>
          <w:rFonts w:asciiTheme="minorBidi" w:hAnsiTheme="minorBidi" w:cstheme="minorBidi"/>
          <w:i/>
          <w:lang w:eastAsia="en-US"/>
        </w:rPr>
        <w:t xml:space="preserve"> </w:t>
      </w:r>
    </w:p>
    <w:p w14:paraId="20E38829" w14:textId="514B81EF" w:rsidR="00AE48B4" w:rsidRPr="00106403" w:rsidRDefault="00574BB7" w:rsidP="00AE48B4">
      <w:pPr>
        <w:spacing w:line="360" w:lineRule="auto"/>
        <w:jc w:val="both"/>
        <w:rPr>
          <w:rFonts w:asciiTheme="minorBidi" w:hAnsiTheme="minorBidi" w:cstheme="minorBidi"/>
          <w:i/>
          <w:lang w:eastAsia="en-US"/>
        </w:rPr>
      </w:pPr>
      <w:r>
        <w:rPr>
          <w:rFonts w:asciiTheme="minorBidi" w:hAnsiTheme="minorBidi" w:cstheme="minorBidi"/>
          <w:i/>
          <w:lang w:eastAsia="en-US"/>
        </w:rPr>
        <w:t xml:space="preserve">δ. της με </w:t>
      </w:r>
      <w:proofErr w:type="spellStart"/>
      <w:r>
        <w:rPr>
          <w:rFonts w:asciiTheme="minorBidi" w:hAnsiTheme="minorBidi" w:cstheme="minorBidi"/>
          <w:i/>
          <w:lang w:eastAsia="en-US"/>
        </w:rPr>
        <w:t>αρ</w:t>
      </w:r>
      <w:proofErr w:type="spellEnd"/>
      <w:r>
        <w:rPr>
          <w:rFonts w:asciiTheme="minorBidi" w:hAnsiTheme="minorBidi" w:cstheme="minorBidi"/>
          <w:i/>
          <w:lang w:eastAsia="en-US"/>
        </w:rPr>
        <w:t xml:space="preserve">. </w:t>
      </w:r>
      <w:proofErr w:type="spellStart"/>
      <w:r>
        <w:rPr>
          <w:rFonts w:asciiTheme="minorBidi" w:hAnsiTheme="minorBidi" w:cstheme="minorBidi"/>
          <w:i/>
          <w:lang w:eastAsia="en-US"/>
        </w:rPr>
        <w:t>πρωτ</w:t>
      </w:r>
      <w:proofErr w:type="spellEnd"/>
      <w:r>
        <w:rPr>
          <w:rFonts w:asciiTheme="minorBidi" w:hAnsiTheme="minorBidi" w:cstheme="minorBidi"/>
          <w:i/>
          <w:lang w:eastAsia="en-US"/>
        </w:rPr>
        <w:t>.</w:t>
      </w:r>
      <w:r w:rsidRPr="00574BB7">
        <w:rPr>
          <w:rFonts w:asciiTheme="minorBidi" w:hAnsiTheme="minorBidi" w:cstheme="minorBidi"/>
          <w:i/>
          <w:lang w:eastAsia="en-US"/>
        </w:rPr>
        <w:t xml:space="preserve"> 118559/05</w:t>
      </w:r>
      <w:r>
        <w:rPr>
          <w:rFonts w:asciiTheme="minorBidi" w:hAnsiTheme="minorBidi" w:cstheme="minorBidi"/>
          <w:i/>
          <w:lang w:eastAsia="en-US"/>
        </w:rPr>
        <w:t>.</w:t>
      </w:r>
      <w:r w:rsidRPr="00574BB7">
        <w:rPr>
          <w:rFonts w:asciiTheme="minorBidi" w:hAnsiTheme="minorBidi" w:cstheme="minorBidi"/>
          <w:i/>
          <w:lang w:eastAsia="en-US"/>
        </w:rPr>
        <w:t>11</w:t>
      </w:r>
      <w:r>
        <w:rPr>
          <w:rFonts w:asciiTheme="minorBidi" w:hAnsiTheme="minorBidi" w:cstheme="minorBidi"/>
          <w:i/>
          <w:lang w:eastAsia="en-US"/>
        </w:rPr>
        <w:t>.</w:t>
      </w:r>
      <w:r w:rsidRPr="00574BB7">
        <w:rPr>
          <w:rFonts w:asciiTheme="minorBidi" w:hAnsiTheme="minorBidi" w:cstheme="minorBidi"/>
          <w:i/>
          <w:lang w:eastAsia="en-US"/>
        </w:rPr>
        <w:t>2021 Απόφαση</w:t>
      </w:r>
      <w:r>
        <w:rPr>
          <w:rFonts w:asciiTheme="minorBidi" w:hAnsiTheme="minorBidi" w:cstheme="minorBidi"/>
          <w:i/>
          <w:lang w:eastAsia="en-US"/>
        </w:rPr>
        <w:t>ς</w:t>
      </w:r>
      <w:r w:rsidRPr="00574BB7">
        <w:rPr>
          <w:rFonts w:asciiTheme="minorBidi" w:hAnsiTheme="minorBidi" w:cstheme="minorBidi"/>
          <w:i/>
          <w:lang w:eastAsia="en-US"/>
        </w:rPr>
        <w:t xml:space="preserve"> του Υφυπουργού Ανάπτυξης και Επενδύσεων που αφορά την έγκριση του Τομεακού Προγράμματος Ανάπτυξης του Υπουργείου Μετανάστευσης και Ασύλου προγραμματικής περιόδου 2021-2025 (Β’ 5156),</w:t>
      </w:r>
    </w:p>
    <w:p w14:paraId="4579E1D6" w14:textId="0695566F" w:rsidR="00106403" w:rsidRPr="00106403" w:rsidRDefault="00D82DB6" w:rsidP="00106403">
      <w:pPr>
        <w:spacing w:line="360" w:lineRule="auto"/>
        <w:jc w:val="both"/>
        <w:rPr>
          <w:rFonts w:asciiTheme="minorBidi" w:hAnsiTheme="minorBidi" w:cstheme="minorBidi"/>
          <w:i/>
          <w:lang w:eastAsia="en-US"/>
        </w:rPr>
      </w:pPr>
      <w:r>
        <w:rPr>
          <w:rFonts w:asciiTheme="minorBidi" w:hAnsiTheme="minorBidi" w:cstheme="minorBidi"/>
          <w:i/>
          <w:lang w:eastAsia="en-US"/>
        </w:rPr>
        <w:t>ε</w:t>
      </w:r>
      <w:r w:rsidR="00106403" w:rsidRPr="00106403">
        <w:rPr>
          <w:rFonts w:asciiTheme="minorBidi" w:hAnsiTheme="minorBidi" w:cstheme="minorBidi"/>
          <w:i/>
          <w:lang w:eastAsia="en-US"/>
        </w:rPr>
        <w:t xml:space="preserve">. </w:t>
      </w:r>
      <w:r w:rsidR="00106403" w:rsidRPr="00106403">
        <w:rPr>
          <w:rFonts w:asciiTheme="minorBidi" w:hAnsiTheme="minorBidi" w:cstheme="minorBidi"/>
          <w:b/>
          <w:i/>
          <w:lang w:eastAsia="en-US"/>
        </w:rPr>
        <w:t>συμπληρώνονται οργανικές διατάξεις και κανονιστικό πλαίσιο Δικαιούχου</w:t>
      </w:r>
    </w:p>
    <w:p w14:paraId="6FD99DCA" w14:textId="024A1983" w:rsidR="00106403" w:rsidRPr="00106403" w:rsidRDefault="00106403" w:rsidP="00106403">
      <w:pPr>
        <w:spacing w:line="360" w:lineRule="auto"/>
        <w:jc w:val="both"/>
        <w:rPr>
          <w:rFonts w:asciiTheme="minorBidi" w:hAnsiTheme="minorBidi" w:cstheme="minorBidi"/>
          <w:i/>
          <w:lang w:eastAsia="en-US"/>
        </w:rPr>
      </w:pPr>
      <w:r w:rsidRPr="00106403">
        <w:rPr>
          <w:rFonts w:asciiTheme="minorBidi" w:hAnsiTheme="minorBidi" w:cstheme="minorBidi"/>
          <w:i/>
          <w:lang w:eastAsia="en-US"/>
        </w:rPr>
        <w:t>………</w:t>
      </w:r>
    </w:p>
    <w:p w14:paraId="0A87406D" w14:textId="7D0B83BE" w:rsidR="00106403" w:rsidRPr="006E4B3E" w:rsidRDefault="00106403" w:rsidP="00106403">
      <w:pPr>
        <w:numPr>
          <w:ilvl w:val="0"/>
          <w:numId w:val="49"/>
        </w:numPr>
        <w:spacing w:line="360" w:lineRule="auto"/>
        <w:jc w:val="both"/>
        <w:rPr>
          <w:rFonts w:asciiTheme="minorBidi" w:hAnsiTheme="minorBidi" w:cstheme="minorBidi"/>
          <w:i/>
          <w:lang w:eastAsia="en-US"/>
        </w:rPr>
      </w:pPr>
      <w:bookmarkStart w:id="0" w:name="_heading=h.30j0zll"/>
      <w:bookmarkEnd w:id="0"/>
      <w:r w:rsidRPr="006E4B3E">
        <w:rPr>
          <w:rFonts w:asciiTheme="minorBidi" w:hAnsiTheme="minorBidi" w:cstheme="minorBidi"/>
          <w:i/>
          <w:lang w:eastAsia="en-US"/>
        </w:rPr>
        <w:t xml:space="preserve">Την με </w:t>
      </w:r>
      <w:proofErr w:type="spellStart"/>
      <w:r w:rsidRPr="006E4B3E">
        <w:rPr>
          <w:rFonts w:asciiTheme="minorBidi" w:hAnsiTheme="minorBidi" w:cstheme="minorBidi"/>
          <w:i/>
          <w:lang w:eastAsia="en-US"/>
        </w:rPr>
        <w:t>αριθμ</w:t>
      </w:r>
      <w:proofErr w:type="spellEnd"/>
      <w:r w:rsidRPr="006E4B3E">
        <w:rPr>
          <w:rFonts w:asciiTheme="minorBidi" w:hAnsiTheme="minorBidi" w:cstheme="minorBidi"/>
          <w:i/>
          <w:lang w:eastAsia="en-US"/>
        </w:rPr>
        <w:t xml:space="preserve">. </w:t>
      </w:r>
      <w:proofErr w:type="spellStart"/>
      <w:r w:rsidRPr="006E4B3E">
        <w:rPr>
          <w:rFonts w:asciiTheme="minorBidi" w:hAnsiTheme="minorBidi" w:cstheme="minorBidi"/>
          <w:i/>
          <w:lang w:eastAsia="en-US"/>
        </w:rPr>
        <w:t>πρωτ</w:t>
      </w:r>
      <w:proofErr w:type="spellEnd"/>
      <w:r w:rsidRPr="006E4B3E">
        <w:rPr>
          <w:rFonts w:asciiTheme="minorBidi" w:hAnsiTheme="minorBidi" w:cstheme="minorBidi"/>
          <w:i/>
          <w:lang w:eastAsia="en-US"/>
        </w:rPr>
        <w:t xml:space="preserve">. ……..….. απόφαση ένταξης του έργου με τίτλο ……………………………...  και κωδικό εγγραφής έργου στο ΠΔΕ ………………...... στο πλαίσιο του </w:t>
      </w:r>
      <w:r w:rsidRPr="006E4B3E">
        <w:rPr>
          <w:rFonts w:asciiTheme="minorBidi" w:hAnsiTheme="minorBidi" w:cstheme="minorBidi"/>
          <w:b/>
          <w:i/>
          <w:lang w:eastAsia="en-US"/>
        </w:rPr>
        <w:t>Τομεακού Προγράμματος Ανάπτυξης του Υπουργείου Μετανάστευσης &amp; Ασύλου</w:t>
      </w:r>
      <w:r w:rsidRPr="006E4B3E">
        <w:rPr>
          <w:rFonts w:asciiTheme="minorBidi" w:hAnsiTheme="minorBidi" w:cstheme="minorBidi"/>
          <w:i/>
          <w:lang w:eastAsia="en-US"/>
        </w:rPr>
        <w:t xml:space="preserve"> του ΕΠΑ 2021-2025</w:t>
      </w:r>
    </w:p>
    <w:p w14:paraId="01BF5AC3" w14:textId="77777777" w:rsidR="00106403" w:rsidRPr="00106403" w:rsidRDefault="00106403" w:rsidP="00106403">
      <w:pPr>
        <w:numPr>
          <w:ilvl w:val="0"/>
          <w:numId w:val="49"/>
        </w:numPr>
        <w:spacing w:line="360" w:lineRule="auto"/>
        <w:jc w:val="both"/>
        <w:rPr>
          <w:rFonts w:asciiTheme="minorBidi" w:hAnsiTheme="minorBidi" w:cstheme="minorBidi"/>
          <w:b/>
          <w:i/>
          <w:lang w:eastAsia="en-US"/>
        </w:rPr>
      </w:pPr>
      <w:r w:rsidRPr="00106403">
        <w:rPr>
          <w:rFonts w:asciiTheme="minorBidi" w:hAnsiTheme="minorBidi" w:cstheme="minorBidi"/>
          <w:b/>
          <w:i/>
          <w:lang w:eastAsia="en-US"/>
        </w:rPr>
        <w:t>συμπληρώνονται λοιπές εγκρίσεις (πχ αποφάσεις συλλογικών οργάνων)</w:t>
      </w:r>
    </w:p>
    <w:p w14:paraId="2509910E" w14:textId="77777777" w:rsidR="00106403" w:rsidRPr="00106403" w:rsidRDefault="00106403" w:rsidP="00106403">
      <w:pPr>
        <w:numPr>
          <w:ilvl w:val="0"/>
          <w:numId w:val="49"/>
        </w:numPr>
        <w:spacing w:line="360" w:lineRule="auto"/>
        <w:jc w:val="both"/>
        <w:rPr>
          <w:rFonts w:asciiTheme="minorBidi" w:hAnsiTheme="minorBidi" w:cstheme="minorBidi"/>
          <w:b/>
          <w:i/>
          <w:lang w:eastAsia="en-US"/>
        </w:rPr>
      </w:pPr>
      <w:r w:rsidRPr="00106403">
        <w:rPr>
          <w:rFonts w:asciiTheme="minorBidi" w:hAnsiTheme="minorBidi" w:cstheme="minorBidi"/>
          <w:b/>
          <w:i/>
          <w:lang w:eastAsia="en-US"/>
        </w:rPr>
        <w:t>…………..</w:t>
      </w:r>
    </w:p>
    <w:p w14:paraId="7B0E91FD" w14:textId="4D5C0551" w:rsidR="00106403" w:rsidRPr="00106403" w:rsidRDefault="00106403" w:rsidP="00F14EC0">
      <w:pPr>
        <w:numPr>
          <w:ilvl w:val="0"/>
          <w:numId w:val="49"/>
        </w:numPr>
        <w:spacing w:line="360" w:lineRule="auto"/>
        <w:jc w:val="both"/>
        <w:rPr>
          <w:rFonts w:asciiTheme="minorBidi" w:hAnsiTheme="minorBidi" w:cstheme="minorBidi"/>
          <w:i/>
          <w:lang w:eastAsia="en-US"/>
        </w:rPr>
      </w:pPr>
      <w:r w:rsidRPr="00106403">
        <w:rPr>
          <w:rFonts w:asciiTheme="minorBidi" w:hAnsiTheme="minorBidi" w:cstheme="minorBidi"/>
          <w:i/>
          <w:lang w:eastAsia="en-US"/>
        </w:rPr>
        <w:t xml:space="preserve">Το </w:t>
      </w:r>
      <w:r w:rsidR="004762CB">
        <w:rPr>
          <w:rFonts w:asciiTheme="minorBidi" w:hAnsiTheme="minorBidi" w:cstheme="minorBidi"/>
          <w:i/>
          <w:lang w:eastAsia="en-US"/>
        </w:rPr>
        <w:t>από … αίτημα</w:t>
      </w:r>
      <w:r w:rsidR="00F14EC0" w:rsidRPr="00F14EC0">
        <w:rPr>
          <w:rFonts w:asciiTheme="minorBidi" w:hAnsiTheme="minorBidi" w:cstheme="minorBidi"/>
          <w:i/>
          <w:lang w:eastAsia="en-US"/>
        </w:rPr>
        <w:t xml:space="preserve"> του [Φορέας Υλοποίησης]</w:t>
      </w:r>
      <w:r w:rsidR="00F14EC0">
        <w:rPr>
          <w:rFonts w:asciiTheme="minorBidi" w:hAnsiTheme="minorBidi" w:cstheme="minorBidi"/>
          <w:i/>
          <w:lang w:eastAsia="en-US"/>
        </w:rPr>
        <w:t xml:space="preserve">, το οποίο υποβλήθηκε μέσω </w:t>
      </w:r>
      <w:r w:rsidRPr="00106403">
        <w:rPr>
          <w:rFonts w:asciiTheme="minorBidi" w:hAnsiTheme="minorBidi" w:cstheme="minorBidi"/>
          <w:i/>
          <w:lang w:eastAsia="en-US"/>
        </w:rPr>
        <w:t>Τ</w:t>
      </w:r>
      <w:r w:rsidR="00F14EC0">
        <w:rPr>
          <w:rFonts w:asciiTheme="minorBidi" w:hAnsiTheme="minorBidi" w:cstheme="minorBidi"/>
          <w:i/>
          <w:lang w:eastAsia="en-US"/>
        </w:rPr>
        <w:t xml:space="preserve">εχνικού </w:t>
      </w:r>
      <w:r w:rsidRPr="00106403">
        <w:rPr>
          <w:rFonts w:asciiTheme="minorBidi" w:hAnsiTheme="minorBidi" w:cstheme="minorBidi"/>
          <w:i/>
          <w:lang w:eastAsia="en-US"/>
        </w:rPr>
        <w:t>Δ</w:t>
      </w:r>
      <w:r w:rsidR="00F14EC0">
        <w:rPr>
          <w:rFonts w:asciiTheme="minorBidi" w:hAnsiTheme="minorBidi" w:cstheme="minorBidi"/>
          <w:i/>
          <w:lang w:eastAsia="en-US"/>
        </w:rPr>
        <w:t xml:space="preserve">ελτίου </w:t>
      </w:r>
      <w:r w:rsidR="004762CB">
        <w:rPr>
          <w:rFonts w:asciiTheme="minorBidi" w:hAnsiTheme="minorBidi" w:cstheme="minorBidi"/>
          <w:i/>
          <w:lang w:eastAsia="en-US"/>
        </w:rPr>
        <w:t>Π</w:t>
      </w:r>
      <w:r w:rsidR="00F14EC0">
        <w:rPr>
          <w:rFonts w:asciiTheme="minorBidi" w:hAnsiTheme="minorBidi" w:cstheme="minorBidi"/>
          <w:i/>
          <w:lang w:eastAsia="en-US"/>
        </w:rPr>
        <w:t xml:space="preserve">ράξης στο ΟΠΣ με κωδικό ΟΠΣ </w:t>
      </w:r>
      <w:r w:rsidR="00C00FCC">
        <w:rPr>
          <w:rFonts w:asciiTheme="minorBidi" w:hAnsiTheme="minorBidi" w:cstheme="minorBidi"/>
          <w:i/>
          <w:lang w:eastAsia="en-US"/>
        </w:rPr>
        <w:t>(</w:t>
      </w:r>
      <w:r w:rsidR="00C00FCC">
        <w:rPr>
          <w:rFonts w:asciiTheme="minorBidi" w:hAnsiTheme="minorBidi" w:cstheme="minorBidi"/>
          <w:i/>
          <w:lang w:val="en-US" w:eastAsia="en-US"/>
        </w:rPr>
        <w:t>MIS</w:t>
      </w:r>
      <w:r w:rsidR="00C00FCC" w:rsidRPr="00C00FCC">
        <w:rPr>
          <w:rFonts w:asciiTheme="minorBidi" w:hAnsiTheme="minorBidi" w:cstheme="minorBidi"/>
          <w:i/>
          <w:lang w:eastAsia="en-US"/>
        </w:rPr>
        <w:t>)</w:t>
      </w:r>
      <w:r w:rsidR="00F14EC0">
        <w:rPr>
          <w:rFonts w:asciiTheme="minorBidi" w:hAnsiTheme="minorBidi" w:cstheme="minorBidi"/>
          <w:i/>
          <w:lang w:eastAsia="en-US"/>
        </w:rPr>
        <w:t>…</w:t>
      </w:r>
      <w:r w:rsidRPr="00106403">
        <w:rPr>
          <w:rFonts w:asciiTheme="minorBidi" w:hAnsiTheme="minorBidi" w:cstheme="minorBidi"/>
          <w:i/>
          <w:lang w:eastAsia="en-US"/>
        </w:rPr>
        <w:t>.</w:t>
      </w:r>
    </w:p>
    <w:p w14:paraId="7B72F3B2" w14:textId="77777777" w:rsidR="00EC7437" w:rsidRPr="00C84092" w:rsidRDefault="00EC7437" w:rsidP="00106403">
      <w:pPr>
        <w:spacing w:before="120" w:after="120" w:line="360" w:lineRule="auto"/>
        <w:outlineLvl w:val="0"/>
        <w:rPr>
          <w:rFonts w:asciiTheme="minorBidi" w:hAnsiTheme="minorBidi" w:cstheme="minorBidi"/>
          <w:b/>
          <w:bCs/>
        </w:rPr>
      </w:pPr>
    </w:p>
    <w:p w14:paraId="03FBDD9E" w14:textId="77777777" w:rsidR="007802A4" w:rsidRPr="00C84092" w:rsidRDefault="00CA7589" w:rsidP="004A1F76">
      <w:pPr>
        <w:spacing w:before="120" w:after="120" w:line="360" w:lineRule="auto"/>
        <w:jc w:val="center"/>
        <w:outlineLvl w:val="0"/>
        <w:rPr>
          <w:rFonts w:asciiTheme="minorBidi" w:hAnsiTheme="minorBidi" w:cstheme="minorBidi"/>
          <w:b/>
          <w:bCs/>
        </w:rPr>
      </w:pPr>
      <w:r w:rsidRPr="00C84092">
        <w:rPr>
          <w:rFonts w:asciiTheme="minorBidi" w:hAnsiTheme="minorBidi" w:cstheme="minorBidi"/>
          <w:b/>
          <w:bCs/>
        </w:rPr>
        <w:lastRenderedPageBreak/>
        <w:t xml:space="preserve">Αποφασίζουμε </w:t>
      </w:r>
    </w:p>
    <w:p w14:paraId="7071A3E1" w14:textId="77777777" w:rsidR="00F76B71" w:rsidRPr="00C84092" w:rsidRDefault="00F76B71" w:rsidP="004A1F76">
      <w:pPr>
        <w:spacing w:line="360" w:lineRule="auto"/>
        <w:jc w:val="both"/>
        <w:rPr>
          <w:rFonts w:asciiTheme="minorBidi" w:hAnsiTheme="minorBidi" w:cstheme="minorBidi"/>
          <w:lang w:eastAsia="en-US"/>
        </w:rPr>
      </w:pPr>
    </w:p>
    <w:p w14:paraId="52A8D264" w14:textId="6E424121" w:rsidR="00F76B71" w:rsidRPr="00C84092" w:rsidRDefault="00F76B71" w:rsidP="004A1F76">
      <w:pPr>
        <w:pStyle w:val="210"/>
        <w:spacing w:line="360" w:lineRule="auto"/>
        <w:ind w:left="0"/>
        <w:jc w:val="both"/>
        <w:rPr>
          <w:rFonts w:asciiTheme="minorBidi" w:hAnsiTheme="minorBidi" w:cstheme="minorBidi"/>
          <w:sz w:val="20"/>
          <w:szCs w:val="20"/>
          <w:lang w:eastAsia="en-US"/>
        </w:rPr>
      </w:pPr>
      <w:r w:rsidRPr="00C84092">
        <w:rPr>
          <w:rFonts w:asciiTheme="minorBidi" w:hAnsiTheme="minorBidi" w:cstheme="minorBidi"/>
          <w:sz w:val="20"/>
          <w:szCs w:val="20"/>
        </w:rPr>
        <w:t>την υλοποίηση με ίδια μέσα του</w:t>
      </w:r>
      <w:r w:rsidR="008A4464" w:rsidRPr="008A4464">
        <w:rPr>
          <w:rFonts w:asciiTheme="minorBidi" w:hAnsiTheme="minorBidi" w:cstheme="minorBidi"/>
          <w:b/>
          <w:sz w:val="20"/>
          <w:szCs w:val="20"/>
        </w:rPr>
        <w:t xml:space="preserve"> </w:t>
      </w:r>
      <w:proofErr w:type="spellStart"/>
      <w:r w:rsidR="008A4464" w:rsidRPr="008A4464">
        <w:rPr>
          <w:rFonts w:asciiTheme="minorBidi" w:hAnsiTheme="minorBidi" w:cstheme="minorBidi"/>
          <w:b/>
          <w:sz w:val="20"/>
          <w:szCs w:val="20"/>
        </w:rPr>
        <w:t>ΥποΈργου</w:t>
      </w:r>
      <w:proofErr w:type="spellEnd"/>
      <w:r w:rsidR="008A4464" w:rsidRPr="008A4464">
        <w:rPr>
          <w:rFonts w:asciiTheme="minorBidi" w:hAnsiTheme="minorBidi" w:cstheme="minorBidi"/>
          <w:b/>
          <w:sz w:val="20"/>
          <w:szCs w:val="20"/>
        </w:rPr>
        <w:t xml:space="preserve"> (Α/Α) «τίτλος </w:t>
      </w:r>
      <w:proofErr w:type="spellStart"/>
      <w:r w:rsidR="008A4464" w:rsidRPr="008A4464">
        <w:rPr>
          <w:rFonts w:asciiTheme="minorBidi" w:hAnsiTheme="minorBidi" w:cstheme="minorBidi"/>
          <w:b/>
          <w:sz w:val="20"/>
          <w:szCs w:val="20"/>
        </w:rPr>
        <w:t>υποέργου</w:t>
      </w:r>
      <w:proofErr w:type="spellEnd"/>
      <w:r w:rsidR="008A4464" w:rsidRPr="008A4464">
        <w:rPr>
          <w:rFonts w:asciiTheme="minorBidi" w:hAnsiTheme="minorBidi" w:cstheme="minorBidi"/>
          <w:b/>
          <w:sz w:val="20"/>
          <w:szCs w:val="20"/>
        </w:rPr>
        <w:t xml:space="preserve">» του Έργου «τίτλος Πράξης»  </w:t>
      </w:r>
      <w:r w:rsidRPr="00C84092">
        <w:rPr>
          <w:rFonts w:asciiTheme="minorBidi" w:hAnsiTheme="minorBidi" w:cstheme="minorBidi"/>
          <w:b/>
          <w:sz w:val="20"/>
          <w:szCs w:val="20"/>
        </w:rPr>
        <w:t>με κωδικό ΟΠΣ …………………</w:t>
      </w:r>
      <w:r w:rsidRPr="00C84092">
        <w:rPr>
          <w:rFonts w:asciiTheme="minorBidi" w:hAnsiTheme="minorBidi" w:cstheme="minorBidi"/>
          <w:i/>
          <w:sz w:val="20"/>
          <w:szCs w:val="20"/>
        </w:rPr>
        <w:t xml:space="preserve"> </w:t>
      </w:r>
      <w:r w:rsidRPr="00C84092">
        <w:rPr>
          <w:rFonts w:asciiTheme="minorBidi" w:hAnsiTheme="minorBidi" w:cstheme="minorBidi"/>
          <w:sz w:val="20"/>
          <w:szCs w:val="20"/>
        </w:rPr>
        <w:t xml:space="preserve">από </w:t>
      </w:r>
      <w:r w:rsidR="00796B4C" w:rsidRPr="00C84092">
        <w:rPr>
          <w:rFonts w:asciiTheme="minorBidi" w:hAnsiTheme="minorBidi" w:cstheme="minorBidi"/>
          <w:sz w:val="20"/>
          <w:szCs w:val="20"/>
        </w:rPr>
        <w:t xml:space="preserve">τ… </w:t>
      </w:r>
      <w:r w:rsidRPr="00C84092">
        <w:rPr>
          <w:rFonts w:asciiTheme="minorBidi" w:hAnsiTheme="minorBidi" w:cstheme="minorBidi"/>
          <w:sz w:val="20"/>
          <w:szCs w:val="20"/>
        </w:rPr>
        <w:t>……………………… (</w:t>
      </w:r>
      <w:r w:rsidR="007D01FC" w:rsidRPr="00C84092">
        <w:rPr>
          <w:rFonts w:asciiTheme="minorBidi" w:hAnsiTheme="minorBidi" w:cstheme="minorBidi"/>
          <w:sz w:val="20"/>
          <w:szCs w:val="20"/>
        </w:rPr>
        <w:t>Φορέας</w:t>
      </w:r>
      <w:r w:rsidR="00A05ECE">
        <w:rPr>
          <w:rFonts w:asciiTheme="minorBidi" w:hAnsiTheme="minorBidi" w:cstheme="minorBidi"/>
          <w:sz w:val="20"/>
          <w:szCs w:val="20"/>
        </w:rPr>
        <w:t xml:space="preserve"> Υλοποίησης</w:t>
      </w:r>
      <w:r w:rsidR="003E082E" w:rsidRPr="00C84092">
        <w:rPr>
          <w:rFonts w:asciiTheme="minorBidi" w:hAnsiTheme="minorBidi" w:cstheme="minorBidi"/>
          <w:sz w:val="20"/>
          <w:szCs w:val="20"/>
        </w:rPr>
        <w:t xml:space="preserve">), </w:t>
      </w:r>
      <w:r w:rsidR="003E082E" w:rsidRPr="00C84092">
        <w:rPr>
          <w:rFonts w:asciiTheme="minorBidi" w:hAnsiTheme="minorBidi" w:cstheme="minorBidi"/>
          <w:sz w:val="20"/>
          <w:szCs w:val="20"/>
          <w:lang w:eastAsia="en-US"/>
        </w:rPr>
        <w:t xml:space="preserve">ως </w:t>
      </w:r>
      <w:r w:rsidR="0040668D" w:rsidRPr="00C84092">
        <w:rPr>
          <w:rFonts w:asciiTheme="minorBidi" w:hAnsiTheme="minorBidi" w:cstheme="minorBidi"/>
          <w:sz w:val="20"/>
          <w:szCs w:val="20"/>
          <w:lang w:eastAsia="en-US"/>
        </w:rPr>
        <w:t>ακολούθως</w:t>
      </w:r>
      <w:r w:rsidR="003E082E" w:rsidRPr="00C84092">
        <w:rPr>
          <w:rFonts w:asciiTheme="minorBidi" w:hAnsiTheme="minorBidi" w:cstheme="minorBidi"/>
          <w:sz w:val="20"/>
          <w:szCs w:val="20"/>
          <w:lang w:eastAsia="en-US"/>
        </w:rPr>
        <w:t>:</w:t>
      </w:r>
    </w:p>
    <w:p w14:paraId="319C36A6" w14:textId="77777777" w:rsidR="003E082E" w:rsidRPr="00C84092" w:rsidRDefault="003E082E" w:rsidP="004A1F76">
      <w:pPr>
        <w:pStyle w:val="210"/>
        <w:spacing w:line="360" w:lineRule="auto"/>
        <w:ind w:left="425" w:hanging="425"/>
        <w:rPr>
          <w:rFonts w:asciiTheme="minorBidi" w:hAnsiTheme="minorBidi" w:cstheme="minorBidi"/>
          <w:b/>
          <w:sz w:val="20"/>
          <w:szCs w:val="20"/>
        </w:rPr>
      </w:pPr>
    </w:p>
    <w:p w14:paraId="50E93C7F" w14:textId="77777777" w:rsidR="00760744" w:rsidRPr="00C84092" w:rsidRDefault="00760744" w:rsidP="004A1F76">
      <w:pPr>
        <w:pStyle w:val="210"/>
        <w:spacing w:line="360" w:lineRule="auto"/>
        <w:ind w:left="360" w:hanging="360"/>
        <w:rPr>
          <w:rFonts w:asciiTheme="minorBidi" w:hAnsiTheme="minorBidi" w:cstheme="minorBidi"/>
          <w:b/>
          <w:sz w:val="20"/>
          <w:szCs w:val="20"/>
        </w:rPr>
      </w:pPr>
      <w:r w:rsidRPr="00C84092">
        <w:rPr>
          <w:rFonts w:asciiTheme="minorBidi" w:hAnsiTheme="minorBidi" w:cstheme="minorBidi"/>
          <w:b/>
          <w:sz w:val="20"/>
          <w:szCs w:val="20"/>
        </w:rPr>
        <w:t xml:space="preserve">Α. ΦΥΣΙΚΟ ΑΝΤΙΚΕΙΜΕΝΟ ΤΟΥ ΕΡΓΟΥ – </w:t>
      </w:r>
      <w:r w:rsidR="00FB2BB2" w:rsidRPr="00C84092">
        <w:rPr>
          <w:rFonts w:asciiTheme="minorBidi" w:hAnsiTheme="minorBidi" w:cstheme="minorBidi"/>
          <w:b/>
          <w:sz w:val="20"/>
          <w:szCs w:val="20"/>
        </w:rPr>
        <w:t>ΠΡΟΓΡΑΜΜΑΤΙΣΜΟΣ ΥΛΟΠΟΙΗΣΗΣ -</w:t>
      </w:r>
      <w:r w:rsidR="00F97860" w:rsidRPr="00C84092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C84092">
        <w:rPr>
          <w:rFonts w:asciiTheme="minorBidi" w:hAnsiTheme="minorBidi" w:cstheme="minorBidi"/>
          <w:b/>
          <w:sz w:val="20"/>
          <w:szCs w:val="20"/>
        </w:rPr>
        <w:t>ΔΕΙΚΤΕΣ</w:t>
      </w:r>
    </w:p>
    <w:p w14:paraId="1EC2A4D6" w14:textId="77777777" w:rsidR="00760744" w:rsidRPr="00C84092" w:rsidRDefault="00760744" w:rsidP="004A1F76">
      <w:pPr>
        <w:spacing w:line="360" w:lineRule="auto"/>
        <w:jc w:val="both"/>
        <w:rPr>
          <w:rFonts w:asciiTheme="minorBidi" w:hAnsiTheme="minorBidi" w:cstheme="minorBidi"/>
        </w:rPr>
      </w:pPr>
      <w:r w:rsidRPr="00C84092">
        <w:rPr>
          <w:rFonts w:asciiTheme="minorBidi" w:hAnsiTheme="minorBidi" w:cstheme="minorBidi"/>
        </w:rPr>
        <w:t xml:space="preserve"> </w:t>
      </w:r>
    </w:p>
    <w:p w14:paraId="2C3A7145" w14:textId="77777777" w:rsidR="00760744" w:rsidRPr="00C84092" w:rsidRDefault="002A7F6E" w:rsidP="004A1F76">
      <w:pPr>
        <w:spacing w:line="360" w:lineRule="auto"/>
        <w:jc w:val="both"/>
        <w:rPr>
          <w:rFonts w:asciiTheme="minorBidi" w:hAnsiTheme="minorBidi" w:cstheme="minorBidi"/>
          <w:i/>
        </w:rPr>
      </w:pPr>
      <w:r w:rsidRPr="00C84092">
        <w:rPr>
          <w:rFonts w:asciiTheme="minorBidi" w:hAnsiTheme="minorBidi" w:cstheme="minorBidi"/>
          <w:i/>
        </w:rPr>
        <w:t>[</w:t>
      </w:r>
      <w:r w:rsidR="00760744" w:rsidRPr="00C84092">
        <w:rPr>
          <w:rFonts w:asciiTheme="minorBidi" w:hAnsiTheme="minorBidi" w:cstheme="minorBidi"/>
          <w:i/>
        </w:rPr>
        <w:t xml:space="preserve">Περιγραφή του φυσικού αντικειμένου κάθε διακριτής ενότητας </w:t>
      </w:r>
      <w:r w:rsidR="00760744" w:rsidRPr="008A4464">
        <w:rPr>
          <w:rFonts w:asciiTheme="minorBidi" w:hAnsiTheme="minorBidi" w:cstheme="minorBidi"/>
          <w:i/>
        </w:rPr>
        <w:t>(Πακέτου) Εργασίας</w:t>
      </w:r>
      <w:r w:rsidR="00FB2BB2" w:rsidRPr="008A4464">
        <w:rPr>
          <w:rFonts w:asciiTheme="minorBidi" w:hAnsiTheme="minorBidi" w:cstheme="minorBidi"/>
          <w:i/>
        </w:rPr>
        <w:t xml:space="preserve"> (ΠΕ)</w:t>
      </w:r>
      <w:r w:rsidR="00B2405D" w:rsidRPr="00C84092">
        <w:rPr>
          <w:rFonts w:asciiTheme="minorBidi" w:hAnsiTheme="minorBidi" w:cstheme="minorBidi"/>
          <w:i/>
        </w:rPr>
        <w:t xml:space="preserve"> </w:t>
      </w:r>
      <w:r w:rsidR="00760744" w:rsidRPr="00C84092">
        <w:rPr>
          <w:rFonts w:asciiTheme="minorBidi" w:hAnsiTheme="minorBidi" w:cstheme="minorBidi"/>
          <w:i/>
        </w:rPr>
        <w:t xml:space="preserve">και των επί μέρους ενεργειών (όπου απαιτείται), </w:t>
      </w:r>
      <w:r w:rsidR="000A03B8" w:rsidRPr="00C84092">
        <w:rPr>
          <w:rFonts w:asciiTheme="minorBidi" w:hAnsiTheme="minorBidi" w:cstheme="minorBidi"/>
          <w:i/>
        </w:rPr>
        <w:t xml:space="preserve">των στόχων και </w:t>
      </w:r>
      <w:r w:rsidR="00760744" w:rsidRPr="00C84092">
        <w:rPr>
          <w:rFonts w:asciiTheme="minorBidi" w:hAnsiTheme="minorBidi" w:cstheme="minorBidi"/>
          <w:i/>
        </w:rPr>
        <w:t>του επιδιωκόμενου αποτελέσματος σε μετρήσιμες ποσότητες/εκροές</w:t>
      </w:r>
      <w:r w:rsidR="00C305CE" w:rsidRPr="00C84092">
        <w:rPr>
          <w:rFonts w:asciiTheme="minorBidi" w:hAnsiTheme="minorBidi" w:cstheme="minorBidi"/>
          <w:i/>
        </w:rPr>
        <w:t>,</w:t>
      </w:r>
      <w:r w:rsidR="00613CE2" w:rsidRPr="00C84092">
        <w:rPr>
          <w:rFonts w:asciiTheme="minorBidi" w:hAnsiTheme="minorBidi" w:cstheme="minorBidi"/>
          <w:i/>
        </w:rPr>
        <w:t xml:space="preserve"> </w:t>
      </w:r>
      <w:r w:rsidR="000A03B8" w:rsidRPr="00C84092">
        <w:rPr>
          <w:rFonts w:asciiTheme="minorBidi" w:hAnsiTheme="minorBidi" w:cstheme="minorBidi"/>
          <w:i/>
        </w:rPr>
        <w:t xml:space="preserve">καθώς </w:t>
      </w:r>
      <w:r w:rsidR="00613CE2" w:rsidRPr="00C84092">
        <w:rPr>
          <w:rFonts w:asciiTheme="minorBidi" w:hAnsiTheme="minorBidi" w:cstheme="minorBidi"/>
          <w:i/>
        </w:rPr>
        <w:t xml:space="preserve">και </w:t>
      </w:r>
      <w:r w:rsidR="00760744" w:rsidRPr="00C84092">
        <w:rPr>
          <w:rFonts w:asciiTheme="minorBidi" w:hAnsiTheme="minorBidi" w:cstheme="minorBidi"/>
          <w:i/>
        </w:rPr>
        <w:t>των παραδοτέων</w:t>
      </w:r>
      <w:r w:rsidR="006812BA" w:rsidRPr="00C84092">
        <w:rPr>
          <w:rFonts w:asciiTheme="minorBidi" w:hAnsiTheme="minorBidi" w:cstheme="minorBidi"/>
          <w:i/>
        </w:rPr>
        <w:t>]</w:t>
      </w:r>
    </w:p>
    <w:p w14:paraId="14DD4AC9" w14:textId="77777777" w:rsidR="00F45B68" w:rsidRPr="00C84092" w:rsidRDefault="00F45B68" w:rsidP="00970ACE">
      <w:pPr>
        <w:spacing w:line="276" w:lineRule="auto"/>
        <w:jc w:val="both"/>
        <w:rPr>
          <w:rFonts w:asciiTheme="minorBidi" w:hAnsiTheme="minorBidi" w:cstheme="minorBidi"/>
          <w:b/>
        </w:rPr>
      </w:pPr>
    </w:p>
    <w:p w14:paraId="088ABADE" w14:textId="5D62F61A" w:rsidR="004B41D8" w:rsidRPr="00C84092" w:rsidRDefault="004B41D8" w:rsidP="00760744">
      <w:pPr>
        <w:spacing w:line="276" w:lineRule="auto"/>
        <w:ind w:left="34"/>
        <w:jc w:val="both"/>
        <w:rPr>
          <w:rFonts w:asciiTheme="minorBidi" w:hAnsiTheme="minorBidi" w:cstheme="minorBidi"/>
          <w:b/>
        </w:rPr>
      </w:pPr>
      <w:r w:rsidRPr="00C84092">
        <w:rPr>
          <w:rFonts w:asciiTheme="minorBidi" w:hAnsiTheme="minorBidi" w:cstheme="minorBidi"/>
          <w:b/>
        </w:rPr>
        <w:t>Αναλυτική Περιγραφή</w:t>
      </w:r>
      <w:r w:rsidR="00D17652" w:rsidRPr="00C84092">
        <w:rPr>
          <w:rFonts w:asciiTheme="minorBidi" w:hAnsiTheme="minorBidi" w:cstheme="minorBidi"/>
          <w:b/>
        </w:rPr>
        <w:t xml:space="preserve"> ανά </w:t>
      </w:r>
      <w:r w:rsidR="00D17652" w:rsidRPr="008A4464">
        <w:rPr>
          <w:rFonts w:asciiTheme="minorBidi" w:hAnsiTheme="minorBidi" w:cstheme="minorBidi"/>
          <w:b/>
        </w:rPr>
        <w:t>Πακέτο Εργασίας</w:t>
      </w:r>
      <w:r w:rsidR="00716705">
        <w:rPr>
          <w:rFonts w:asciiTheme="minorBidi" w:hAnsiTheme="minorBidi" w:cstheme="minorBidi"/>
          <w:b/>
        </w:rPr>
        <w:t xml:space="preserve"> </w:t>
      </w:r>
    </w:p>
    <w:p w14:paraId="2EE99B51" w14:textId="2BB0493F" w:rsidR="00F51936" w:rsidRPr="00C84092" w:rsidRDefault="00F14EC0" w:rsidP="009317A5">
      <w:pPr>
        <w:spacing w:line="360" w:lineRule="auto"/>
        <w:jc w:val="both"/>
        <w:rPr>
          <w:rFonts w:asciiTheme="minorBidi" w:hAnsiTheme="minorBidi" w:cstheme="minorBidi"/>
        </w:rPr>
      </w:pPr>
      <w:r w:rsidRPr="00C84092">
        <w:rPr>
          <w:rFonts w:asciiTheme="minorBidi" w:hAnsiTheme="minorBidi" w:cstheme="minorBidi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206AE1F" wp14:editId="659C767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89345" cy="2171700"/>
                <wp:effectExtent l="5715" t="12065" r="5715" b="6985"/>
                <wp:wrapSquare wrapText="bothSides"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A5AE1" w14:textId="77777777" w:rsidR="00AB3446" w:rsidRPr="00A55A54" w:rsidRDefault="00AB3446" w:rsidP="004A1F76">
                            <w:pPr>
                              <w:spacing w:line="360" w:lineRule="auto"/>
                              <w:jc w:val="both"/>
                              <w:rPr>
                                <w:rFonts w:ascii="Tahoma" w:hAnsi="Tahoma" w:cs="Tahoma"/>
                                <w:b/>
                                <w:highlight w:val="cyan"/>
                              </w:rPr>
                            </w:pPr>
                            <w:r w:rsidRPr="008A4464">
                              <w:rPr>
                                <w:rFonts w:ascii="Tahoma" w:hAnsi="Tahoma" w:cs="Tahoma"/>
                                <w:b/>
                              </w:rPr>
                              <w:t>ΠΕ 1 :</w:t>
                            </w:r>
                            <w:r w:rsidRPr="003B26CE">
                              <w:rPr>
                                <w:rFonts w:ascii="Tahoma" w:hAnsi="Tahoma" w:cs="Tahoma"/>
                                <w:b/>
                              </w:rPr>
                              <w:tab/>
                            </w:r>
                            <w:r w:rsidRPr="003B26CE">
                              <w:rPr>
                                <w:rFonts w:ascii="Tahoma" w:hAnsi="Tahoma" w:cs="Tahoma"/>
                                <w:b/>
                                <w:i/>
                              </w:rPr>
                              <w:t>………(Τίτλος)……………….</w:t>
                            </w:r>
                          </w:p>
                          <w:p w14:paraId="6BDD60DF" w14:textId="77777777" w:rsidR="00AB3446" w:rsidRPr="00B5674E" w:rsidRDefault="00AB3446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613265">
                              <w:rPr>
                                <w:rFonts w:ascii="Tahoma" w:hAnsi="Tahoma" w:cs="Tahoma"/>
                              </w:rPr>
                              <w:t>Στόχοι/ Επιδιωκόμενα αποτελέσματα: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</w:p>
                          <w:p w14:paraId="26DA4406" w14:textId="77777777" w:rsidR="00AB3446" w:rsidRPr="00B5674E" w:rsidRDefault="00AB3446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1E705B25" w14:textId="77777777" w:rsidR="00AB3446" w:rsidRPr="00B5674E" w:rsidRDefault="00AB3446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5765606C" w14:textId="77777777" w:rsidR="00AB3446" w:rsidRPr="00B5674E" w:rsidRDefault="00AB3446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Επί μέρους Ενέργειες/Εργασίες</w:t>
                            </w:r>
                          </w:p>
                          <w:p w14:paraId="67310219" w14:textId="77777777" w:rsidR="00AB3446" w:rsidRPr="00B5674E" w:rsidRDefault="00AB3446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5E2A6461" w14:textId="77777777" w:rsidR="00AB3446" w:rsidRPr="00B5674E" w:rsidRDefault="00AB3446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1B59BB47" w14:textId="77777777" w:rsidR="00AB3446" w:rsidRPr="00B5674E" w:rsidRDefault="00AB3446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Παραδοτέα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lang w:val="en-US"/>
                              </w:rPr>
                              <w:t xml:space="preserve"> – 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Προϊόντα - Εκροές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: </w:t>
                            </w:r>
                          </w:p>
                          <w:p w14:paraId="5C7244B2" w14:textId="77777777" w:rsidR="00AB3446" w:rsidRPr="00B5674E" w:rsidRDefault="00AB3446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Π1.1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26C23975" w14:textId="77777777" w:rsidR="00AB3446" w:rsidRPr="00B5674E" w:rsidRDefault="00AB3446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Π1.2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………………….</w:t>
                            </w:r>
                          </w:p>
                          <w:p w14:paraId="0422FA5A" w14:textId="77777777" w:rsidR="00AB3446" w:rsidRPr="00B5674E" w:rsidRDefault="00AB3446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Π1.3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4CEAEEB0" w14:textId="77777777" w:rsidR="00AB3446" w:rsidRPr="00B5674E" w:rsidRDefault="00AB3446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……………………………..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06AE1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0;margin-top:0;width:487.35pt;height:17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">
                <v:textbox style="mso-fit-shape-to-text:t">
                  <w:txbxContent>
                    <w:p w14:paraId="78DA5AE1" w14:textId="77777777" w:rsidR="00AB3446" w:rsidRPr="00A55A54" w:rsidRDefault="00AB3446" w:rsidP="004A1F76">
                      <w:pPr>
                        <w:spacing w:line="360" w:lineRule="auto"/>
                        <w:jc w:val="both"/>
                        <w:rPr>
                          <w:rFonts w:ascii="Tahoma" w:hAnsi="Tahoma" w:cs="Tahoma"/>
                          <w:b/>
                          <w:highlight w:val="cyan"/>
                        </w:rPr>
                      </w:pPr>
                      <w:r w:rsidRPr="008A4464">
                        <w:rPr>
                          <w:rFonts w:ascii="Tahoma" w:hAnsi="Tahoma" w:cs="Tahoma"/>
                          <w:b/>
                        </w:rPr>
                        <w:t>ΠΕ 1 :</w:t>
                      </w:r>
                      <w:r w:rsidRPr="003B26CE">
                        <w:rPr>
                          <w:rFonts w:ascii="Tahoma" w:hAnsi="Tahoma" w:cs="Tahoma"/>
                          <w:b/>
                        </w:rPr>
                        <w:tab/>
                      </w:r>
                      <w:r w:rsidRPr="003B26CE">
                        <w:rPr>
                          <w:rFonts w:ascii="Tahoma" w:hAnsi="Tahoma" w:cs="Tahoma"/>
                          <w:b/>
                          <w:i/>
                        </w:rPr>
                        <w:t>………(Τίτλος)……………….</w:t>
                      </w:r>
                    </w:p>
                    <w:p w14:paraId="6BDD60DF" w14:textId="77777777" w:rsidR="00AB3446" w:rsidRPr="00B5674E" w:rsidRDefault="00AB3446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613265">
                        <w:rPr>
                          <w:rFonts w:ascii="Tahoma" w:hAnsi="Tahoma" w:cs="Tahoma"/>
                        </w:rPr>
                        <w:t>Στόχοι/ Επιδιωκόμενα αποτελέσματα:</w:t>
                      </w:r>
                      <w:r w:rsidRPr="00B5674E">
                        <w:rPr>
                          <w:rFonts w:ascii="Tahoma" w:hAnsi="Tahoma" w:cs="Tahoma"/>
                        </w:rPr>
                        <w:t xml:space="preserve"> </w:t>
                      </w:r>
                    </w:p>
                    <w:p w14:paraId="26DA4406" w14:textId="77777777" w:rsidR="00AB3446" w:rsidRPr="00B5674E" w:rsidRDefault="00AB3446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1E705B25" w14:textId="77777777" w:rsidR="00AB3446" w:rsidRPr="00B5674E" w:rsidRDefault="00AB3446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5765606C" w14:textId="77777777" w:rsidR="00AB3446" w:rsidRPr="00B5674E" w:rsidRDefault="00AB3446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Επί μέρους Ενέργειες/Εργασίες</w:t>
                      </w:r>
                    </w:p>
                    <w:p w14:paraId="67310219" w14:textId="77777777" w:rsidR="00AB3446" w:rsidRPr="00B5674E" w:rsidRDefault="00AB3446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5E2A6461" w14:textId="77777777" w:rsidR="00AB3446" w:rsidRPr="00B5674E" w:rsidRDefault="00AB3446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1B59BB47" w14:textId="77777777" w:rsidR="00AB3446" w:rsidRPr="00B5674E" w:rsidRDefault="00AB3446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Παραδοτέα</w:t>
                      </w:r>
                      <w:r>
                        <w:rPr>
                          <w:rFonts w:ascii="Tahoma" w:hAnsi="Tahoma" w:cs="Tahoma"/>
                          <w:b/>
                          <w:lang w:val="en-US"/>
                        </w:rPr>
                        <w:t xml:space="preserve"> – </w:t>
                      </w:r>
                      <w:r>
                        <w:rPr>
                          <w:rFonts w:ascii="Tahoma" w:hAnsi="Tahoma" w:cs="Tahoma"/>
                          <w:b/>
                        </w:rPr>
                        <w:t>Προϊόντα - Εκροές</w:t>
                      </w:r>
                      <w:r w:rsidRPr="00B5674E">
                        <w:rPr>
                          <w:rFonts w:ascii="Tahoma" w:hAnsi="Tahoma" w:cs="Tahoma"/>
                        </w:rPr>
                        <w:t xml:space="preserve">: </w:t>
                      </w:r>
                    </w:p>
                    <w:p w14:paraId="5C7244B2" w14:textId="77777777" w:rsidR="00AB3446" w:rsidRPr="00B5674E" w:rsidRDefault="00AB3446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Π1.1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26C23975" w14:textId="77777777" w:rsidR="00AB3446" w:rsidRPr="00B5674E" w:rsidRDefault="00AB3446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Π1.2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………………….</w:t>
                      </w:r>
                    </w:p>
                    <w:p w14:paraId="0422FA5A" w14:textId="77777777" w:rsidR="00AB3446" w:rsidRPr="00B5674E" w:rsidRDefault="00AB3446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Π1.3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4CEAEEB0" w14:textId="77777777" w:rsidR="00AB3446" w:rsidRPr="00B5674E" w:rsidRDefault="00AB3446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……………………………..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410"/>
        <w:gridCol w:w="1141"/>
        <w:gridCol w:w="993"/>
        <w:gridCol w:w="1559"/>
        <w:gridCol w:w="1570"/>
        <w:gridCol w:w="1265"/>
        <w:gridCol w:w="992"/>
      </w:tblGrid>
      <w:tr w:rsidR="00007ABD" w:rsidRPr="00C84092" w14:paraId="0BE4A5C8" w14:textId="77777777" w:rsidTr="00480680">
        <w:trPr>
          <w:trHeight w:val="505"/>
        </w:trPr>
        <w:tc>
          <w:tcPr>
            <w:tcW w:w="9776" w:type="dxa"/>
            <w:gridSpan w:val="8"/>
            <w:vAlign w:val="center"/>
          </w:tcPr>
          <w:p w14:paraId="52F845BF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ΣΥΝΟΠΤΙΚΟΣ ΠΙΝΑΚΑΣ</w:t>
            </w:r>
          </w:p>
          <w:p w14:paraId="199889A1" w14:textId="77777777" w:rsidR="00007ABD" w:rsidRPr="00C84092" w:rsidRDefault="00007ABD" w:rsidP="005B40E1">
            <w:pPr>
              <w:pStyle w:val="210"/>
              <w:spacing w:line="240" w:lineRule="auto"/>
              <w:ind w:left="0"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ΠΑΡΑΔΟΤΕΑ – ΠΡΟΪΟΝΤΑ – ΕΚΡΟΕΣ ΕΡΓΟΥ ΑΝΑ </w:t>
            </w:r>
            <w:r w:rsidRPr="008A4464">
              <w:rPr>
                <w:rFonts w:asciiTheme="minorBidi" w:hAnsiTheme="minorBidi" w:cstheme="minorBidi"/>
                <w:b/>
                <w:sz w:val="18"/>
                <w:szCs w:val="18"/>
              </w:rPr>
              <w:t>ΠΑΚΕΤΟ ΕΡΓΑΣΙΑΣ</w:t>
            </w:r>
          </w:p>
        </w:tc>
      </w:tr>
      <w:tr w:rsidR="00007ABD" w:rsidRPr="00C84092" w14:paraId="542DC890" w14:textId="77777777" w:rsidTr="00033067">
        <w:trPr>
          <w:trHeight w:val="1181"/>
        </w:trPr>
        <w:tc>
          <w:tcPr>
            <w:tcW w:w="846" w:type="dxa"/>
            <w:vAlign w:val="center"/>
          </w:tcPr>
          <w:p w14:paraId="5DB89749" w14:textId="77777777" w:rsidR="00007ABD" w:rsidRPr="00C84092" w:rsidRDefault="00007ABD" w:rsidP="00F9798E">
            <w:pPr>
              <w:pStyle w:val="210"/>
              <w:spacing w:line="240" w:lineRule="auto"/>
              <w:ind w:left="0" w:right="-43"/>
              <w:jc w:val="center"/>
              <w:rPr>
                <w:rFonts w:asciiTheme="minorBidi" w:hAnsiTheme="minorBidi" w:cstheme="minorBidi"/>
                <w:sz w:val="17"/>
                <w:szCs w:val="17"/>
              </w:rPr>
            </w:pPr>
            <w:r w:rsidRPr="00C84092">
              <w:rPr>
                <w:rFonts w:asciiTheme="minorBidi" w:hAnsiTheme="minorBidi" w:cstheme="minorBidi"/>
                <w:sz w:val="17"/>
                <w:szCs w:val="17"/>
              </w:rPr>
              <w:t>ΠΑΚΕΤΑ ΕΡΓΑΣΙΑΣ</w:t>
            </w:r>
          </w:p>
        </w:tc>
        <w:tc>
          <w:tcPr>
            <w:tcW w:w="1410" w:type="dxa"/>
            <w:vAlign w:val="center"/>
          </w:tcPr>
          <w:p w14:paraId="0D90BD1D" w14:textId="77777777" w:rsidR="00007ABD" w:rsidRPr="00C84092" w:rsidRDefault="00007ABD" w:rsidP="00F9798E">
            <w:pPr>
              <w:pStyle w:val="210"/>
              <w:spacing w:before="120" w:line="240" w:lineRule="auto"/>
              <w:ind w:left="0" w:right="-87"/>
              <w:jc w:val="center"/>
              <w:rPr>
                <w:rFonts w:asciiTheme="minorBidi" w:hAnsiTheme="minorBidi" w:cstheme="minorBidi"/>
                <w:sz w:val="17"/>
                <w:szCs w:val="17"/>
              </w:rPr>
            </w:pPr>
            <w:r w:rsidRPr="00C84092">
              <w:rPr>
                <w:rFonts w:asciiTheme="minorBidi" w:hAnsiTheme="minorBidi" w:cstheme="minorBidi"/>
                <w:sz w:val="17"/>
                <w:szCs w:val="17"/>
              </w:rPr>
              <w:t xml:space="preserve">ΠΑΡΑΔΟΤΕΑ </w:t>
            </w:r>
          </w:p>
        </w:tc>
        <w:tc>
          <w:tcPr>
            <w:tcW w:w="1141" w:type="dxa"/>
            <w:vAlign w:val="center"/>
          </w:tcPr>
          <w:p w14:paraId="04B3C31A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center"/>
              <w:rPr>
                <w:rFonts w:asciiTheme="minorBidi" w:hAnsiTheme="minorBidi" w:cstheme="minorBidi"/>
                <w:sz w:val="17"/>
                <w:szCs w:val="17"/>
              </w:rPr>
            </w:pPr>
            <w:r w:rsidRPr="00C84092">
              <w:rPr>
                <w:rFonts w:asciiTheme="minorBidi" w:hAnsiTheme="minorBidi" w:cstheme="minorBidi"/>
                <w:sz w:val="17"/>
                <w:szCs w:val="17"/>
              </w:rPr>
              <w:t>ΗΜΕΡ/ΝΙΑ ΕΝΑΡΞΗΣ</w:t>
            </w:r>
          </w:p>
        </w:tc>
        <w:tc>
          <w:tcPr>
            <w:tcW w:w="993" w:type="dxa"/>
            <w:vAlign w:val="center"/>
          </w:tcPr>
          <w:p w14:paraId="7F506D72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center"/>
              <w:rPr>
                <w:rFonts w:asciiTheme="minorBidi" w:hAnsiTheme="minorBidi" w:cstheme="minorBidi"/>
                <w:sz w:val="17"/>
                <w:szCs w:val="17"/>
              </w:rPr>
            </w:pPr>
            <w:r w:rsidRPr="00C84092">
              <w:rPr>
                <w:rFonts w:asciiTheme="minorBidi" w:hAnsiTheme="minorBidi" w:cstheme="minorBidi"/>
                <w:sz w:val="17"/>
                <w:szCs w:val="17"/>
              </w:rPr>
              <w:t>ΗΜΕΡ/ΝΙΑ ΛΗΞΗΣ</w:t>
            </w:r>
          </w:p>
        </w:tc>
        <w:tc>
          <w:tcPr>
            <w:tcW w:w="1559" w:type="dxa"/>
            <w:vAlign w:val="center"/>
          </w:tcPr>
          <w:p w14:paraId="4B83A6AC" w14:textId="77777777" w:rsidR="00007ABD" w:rsidRPr="00C84092" w:rsidRDefault="00007ABD" w:rsidP="005B40E1">
            <w:pPr>
              <w:pStyle w:val="af3"/>
              <w:tabs>
                <w:tab w:val="left" w:pos="273"/>
              </w:tabs>
              <w:spacing w:before="0" w:beforeAutospacing="0" w:after="60" w:line="120" w:lineRule="atLeast"/>
              <w:ind w:left="0"/>
              <w:contextualSpacing w:val="0"/>
              <w:jc w:val="center"/>
              <w:rPr>
                <w:rFonts w:asciiTheme="minorBidi" w:hAnsiTheme="minorBidi" w:cstheme="minorBidi"/>
                <w:sz w:val="17"/>
                <w:szCs w:val="17"/>
              </w:rPr>
            </w:pPr>
            <w:r w:rsidRPr="00C84092">
              <w:rPr>
                <w:rFonts w:asciiTheme="minorBidi" w:hAnsiTheme="minorBidi" w:cstheme="minorBidi"/>
                <w:sz w:val="17"/>
                <w:szCs w:val="17"/>
              </w:rPr>
              <w:t>ΣΥΝΟΛΙΚΗ ΔΗΜΟΣΙΑ ΔΑΠΑΝΗ</w:t>
            </w:r>
          </w:p>
        </w:tc>
        <w:tc>
          <w:tcPr>
            <w:tcW w:w="1570" w:type="dxa"/>
            <w:vAlign w:val="center"/>
          </w:tcPr>
          <w:p w14:paraId="149E02DB" w14:textId="77777777" w:rsidR="00007ABD" w:rsidRPr="00C84092" w:rsidRDefault="00007ABD" w:rsidP="005B40E1">
            <w:pPr>
              <w:pStyle w:val="af3"/>
              <w:tabs>
                <w:tab w:val="left" w:pos="273"/>
              </w:tabs>
              <w:spacing w:before="0" w:beforeAutospacing="0" w:after="60" w:line="120" w:lineRule="atLeast"/>
              <w:ind w:left="0"/>
              <w:contextualSpacing w:val="0"/>
              <w:jc w:val="center"/>
              <w:rPr>
                <w:rFonts w:asciiTheme="minorBidi" w:hAnsiTheme="minorBidi" w:cstheme="minorBidi"/>
                <w:sz w:val="17"/>
                <w:szCs w:val="17"/>
              </w:rPr>
            </w:pPr>
            <w:r w:rsidRPr="00C84092">
              <w:rPr>
                <w:rFonts w:asciiTheme="minorBidi" w:hAnsiTheme="minorBidi" w:cstheme="minorBidi"/>
                <w:sz w:val="17"/>
                <w:szCs w:val="17"/>
              </w:rPr>
              <w:t>ΕΠΙΛΕΞΙΜΗ ΔΗΜΟΣΙΑ ΔΑΠΑΝΗ</w:t>
            </w:r>
          </w:p>
        </w:tc>
        <w:tc>
          <w:tcPr>
            <w:tcW w:w="1265" w:type="dxa"/>
            <w:vAlign w:val="center"/>
          </w:tcPr>
          <w:p w14:paraId="0CE05464" w14:textId="77777777" w:rsidR="00476145" w:rsidRPr="00C84092" w:rsidRDefault="00007ABD" w:rsidP="00476145">
            <w:pPr>
              <w:pStyle w:val="af3"/>
              <w:tabs>
                <w:tab w:val="left" w:pos="273"/>
              </w:tabs>
              <w:spacing w:before="0" w:beforeAutospacing="0" w:after="60" w:line="120" w:lineRule="atLeast"/>
              <w:ind w:left="0"/>
              <w:contextualSpacing w:val="0"/>
              <w:jc w:val="center"/>
              <w:rPr>
                <w:rFonts w:asciiTheme="minorBidi" w:hAnsiTheme="minorBidi" w:cstheme="minorBidi"/>
                <w:sz w:val="17"/>
                <w:szCs w:val="17"/>
              </w:rPr>
            </w:pPr>
            <w:r w:rsidRPr="00C84092">
              <w:rPr>
                <w:rFonts w:asciiTheme="minorBidi" w:hAnsiTheme="minorBidi" w:cstheme="minorBidi"/>
                <w:sz w:val="17"/>
                <w:szCs w:val="17"/>
              </w:rPr>
              <w:t>ΣΥΝΕΙΣΦΟΡΑ ΔΙΚΑΙΟΥΧΟΥ</w:t>
            </w:r>
            <w:r w:rsidR="00476145" w:rsidRPr="00C84092">
              <w:rPr>
                <w:rFonts w:asciiTheme="minorBidi" w:hAnsiTheme="minorBidi" w:cstheme="minorBidi"/>
                <w:sz w:val="17"/>
                <w:szCs w:val="17"/>
              </w:rPr>
              <w:t>/</w:t>
            </w:r>
          </w:p>
          <w:p w14:paraId="15124916" w14:textId="77777777" w:rsidR="00007ABD" w:rsidRPr="00C84092" w:rsidRDefault="00476145" w:rsidP="00476145">
            <w:pPr>
              <w:pStyle w:val="af3"/>
              <w:tabs>
                <w:tab w:val="left" w:pos="273"/>
              </w:tabs>
              <w:spacing w:before="0" w:beforeAutospacing="0" w:after="60" w:line="120" w:lineRule="atLeast"/>
              <w:ind w:left="0"/>
              <w:contextualSpacing w:val="0"/>
              <w:jc w:val="center"/>
              <w:rPr>
                <w:rFonts w:asciiTheme="minorBidi" w:hAnsiTheme="minorBidi" w:cstheme="minorBidi"/>
                <w:sz w:val="17"/>
                <w:szCs w:val="17"/>
              </w:rPr>
            </w:pPr>
            <w:r w:rsidRPr="00C84092">
              <w:rPr>
                <w:rFonts w:asciiTheme="minorBidi" w:hAnsiTheme="minorBidi" w:cstheme="minorBidi"/>
                <w:sz w:val="17"/>
                <w:szCs w:val="17"/>
              </w:rPr>
              <w:t>ΕΤΑΙΡΟΥ</w:t>
            </w:r>
          </w:p>
        </w:tc>
        <w:tc>
          <w:tcPr>
            <w:tcW w:w="992" w:type="dxa"/>
            <w:vAlign w:val="center"/>
          </w:tcPr>
          <w:p w14:paraId="798A92C7" w14:textId="77777777" w:rsidR="00007ABD" w:rsidRPr="00C84092" w:rsidRDefault="00007ABD" w:rsidP="005B40E1">
            <w:pPr>
              <w:pStyle w:val="af3"/>
              <w:tabs>
                <w:tab w:val="left" w:pos="273"/>
              </w:tabs>
              <w:spacing w:before="0" w:beforeAutospacing="0" w:after="60" w:line="120" w:lineRule="atLeast"/>
              <w:ind w:left="0"/>
              <w:contextualSpacing w:val="0"/>
              <w:jc w:val="center"/>
              <w:rPr>
                <w:rFonts w:asciiTheme="minorBidi" w:hAnsiTheme="minorBidi" w:cstheme="minorBidi"/>
                <w:sz w:val="17"/>
                <w:szCs w:val="17"/>
              </w:rPr>
            </w:pPr>
            <w:r w:rsidRPr="00C84092">
              <w:rPr>
                <w:rFonts w:asciiTheme="minorBidi" w:hAnsiTheme="minorBidi" w:cstheme="minorBidi"/>
                <w:sz w:val="17"/>
                <w:szCs w:val="17"/>
              </w:rPr>
              <w:t>ΣΥΝΕΙΣΦΟΡΑ ΤΡΙΤΩΝ</w:t>
            </w:r>
          </w:p>
        </w:tc>
      </w:tr>
      <w:tr w:rsidR="00007ABD" w:rsidRPr="00C84092" w14:paraId="1B40A5AB" w14:textId="77777777" w:rsidTr="00033067">
        <w:trPr>
          <w:trHeight w:val="825"/>
        </w:trPr>
        <w:tc>
          <w:tcPr>
            <w:tcW w:w="846" w:type="dxa"/>
            <w:vAlign w:val="center"/>
          </w:tcPr>
          <w:p w14:paraId="7B742848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sz w:val="18"/>
                <w:szCs w:val="18"/>
              </w:rPr>
              <w:t xml:space="preserve">ΠΕ 1 </w:t>
            </w:r>
          </w:p>
        </w:tc>
        <w:tc>
          <w:tcPr>
            <w:tcW w:w="1410" w:type="dxa"/>
            <w:vAlign w:val="center"/>
          </w:tcPr>
          <w:p w14:paraId="323A488B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sz w:val="18"/>
                <w:szCs w:val="18"/>
              </w:rPr>
              <w:t>Π1.1</w:t>
            </w:r>
          </w:p>
          <w:p w14:paraId="00FDD60A" w14:textId="77777777" w:rsidR="00007ABD" w:rsidRPr="00C84092" w:rsidRDefault="00007ABD" w:rsidP="00F06442">
            <w:pPr>
              <w:pStyle w:val="210"/>
              <w:spacing w:after="0"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sz w:val="18"/>
                <w:szCs w:val="18"/>
              </w:rPr>
              <w:t>Π1.2</w:t>
            </w:r>
          </w:p>
          <w:p w14:paraId="2508F36F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sz w:val="18"/>
                <w:szCs w:val="18"/>
              </w:rPr>
              <w:t>…………</w:t>
            </w:r>
          </w:p>
        </w:tc>
        <w:tc>
          <w:tcPr>
            <w:tcW w:w="1141" w:type="dxa"/>
            <w:vAlign w:val="center"/>
          </w:tcPr>
          <w:p w14:paraId="636FACD5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E4665F8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DC2C38A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70" w:type="dxa"/>
            <w:vAlign w:val="center"/>
          </w:tcPr>
          <w:p w14:paraId="33D48D47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7C3CB847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07673AE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007ABD" w:rsidRPr="00C84092" w14:paraId="7670C268" w14:textId="77777777" w:rsidTr="00033067">
        <w:trPr>
          <w:trHeight w:val="783"/>
        </w:trPr>
        <w:tc>
          <w:tcPr>
            <w:tcW w:w="846" w:type="dxa"/>
            <w:vAlign w:val="center"/>
          </w:tcPr>
          <w:p w14:paraId="1A20413A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sz w:val="18"/>
                <w:szCs w:val="18"/>
              </w:rPr>
              <w:t>ΠΕ 2</w:t>
            </w:r>
          </w:p>
        </w:tc>
        <w:tc>
          <w:tcPr>
            <w:tcW w:w="1410" w:type="dxa"/>
            <w:vAlign w:val="center"/>
          </w:tcPr>
          <w:p w14:paraId="30170177" w14:textId="2AE8BE3B" w:rsidR="00007ABD" w:rsidRPr="00C84092" w:rsidRDefault="00007ABD" w:rsidP="00B97BF3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141" w:type="dxa"/>
            <w:vAlign w:val="center"/>
          </w:tcPr>
          <w:p w14:paraId="7DA00313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EA2EFBA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D3AE47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70" w:type="dxa"/>
            <w:vAlign w:val="center"/>
          </w:tcPr>
          <w:p w14:paraId="12D1AF70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114426C5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E900730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007ABD" w:rsidRPr="00C84092" w14:paraId="176B5194" w14:textId="77777777" w:rsidTr="00033067">
        <w:trPr>
          <w:trHeight w:val="386"/>
        </w:trPr>
        <w:tc>
          <w:tcPr>
            <w:tcW w:w="846" w:type="dxa"/>
            <w:vAlign w:val="center"/>
          </w:tcPr>
          <w:p w14:paraId="5EDF074A" w14:textId="77777777" w:rsidR="00007ABD" w:rsidRPr="00C84092" w:rsidRDefault="00007ABD" w:rsidP="00F06442">
            <w:pPr>
              <w:pStyle w:val="210"/>
              <w:spacing w:after="0"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sz w:val="18"/>
                <w:szCs w:val="18"/>
              </w:rPr>
              <w:t>……</w:t>
            </w:r>
          </w:p>
        </w:tc>
        <w:tc>
          <w:tcPr>
            <w:tcW w:w="1410" w:type="dxa"/>
            <w:vAlign w:val="center"/>
          </w:tcPr>
          <w:p w14:paraId="2D27974C" w14:textId="77777777" w:rsidR="00007ABD" w:rsidRPr="00C84092" w:rsidRDefault="00007ABD" w:rsidP="00F06442">
            <w:pPr>
              <w:pStyle w:val="210"/>
              <w:spacing w:after="0"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sz w:val="18"/>
                <w:szCs w:val="18"/>
              </w:rPr>
              <w:t>……………</w:t>
            </w:r>
          </w:p>
        </w:tc>
        <w:tc>
          <w:tcPr>
            <w:tcW w:w="1141" w:type="dxa"/>
            <w:vAlign w:val="center"/>
          </w:tcPr>
          <w:p w14:paraId="62E40A49" w14:textId="77777777" w:rsidR="00007ABD" w:rsidRPr="00C84092" w:rsidRDefault="00007ABD" w:rsidP="00F06442">
            <w:pPr>
              <w:pStyle w:val="210"/>
              <w:spacing w:after="0"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16B7DE4" w14:textId="77777777" w:rsidR="00007ABD" w:rsidRPr="00C84092" w:rsidRDefault="00007ABD" w:rsidP="00F06442">
            <w:pPr>
              <w:pStyle w:val="210"/>
              <w:spacing w:after="0"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3C978D4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70" w:type="dxa"/>
            <w:vAlign w:val="center"/>
          </w:tcPr>
          <w:p w14:paraId="132D5787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4D8388EB" w14:textId="77777777" w:rsidR="00007ABD" w:rsidRPr="00C84092" w:rsidRDefault="00007ABD" w:rsidP="00F06442">
            <w:pPr>
              <w:pStyle w:val="210"/>
              <w:spacing w:after="0"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A288606" w14:textId="77777777" w:rsidR="00007ABD" w:rsidRPr="00C84092" w:rsidRDefault="00007ABD" w:rsidP="00F06442">
            <w:pPr>
              <w:pStyle w:val="210"/>
              <w:spacing w:after="0"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  <w:p w14:paraId="0FAA682D" w14:textId="77777777" w:rsidR="00007ABD" w:rsidRPr="00C84092" w:rsidRDefault="00007ABD" w:rsidP="00F06442">
            <w:pPr>
              <w:pStyle w:val="210"/>
              <w:spacing w:after="0"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007ABD" w:rsidRPr="00C84092" w14:paraId="73A7B808" w14:textId="77777777" w:rsidTr="00033067">
        <w:tc>
          <w:tcPr>
            <w:tcW w:w="2256" w:type="dxa"/>
            <w:gridSpan w:val="2"/>
            <w:vAlign w:val="center"/>
          </w:tcPr>
          <w:p w14:paraId="0B255C55" w14:textId="77777777" w:rsidR="00007ABD" w:rsidRPr="00C84092" w:rsidRDefault="00007ABD" w:rsidP="00F06442">
            <w:pPr>
              <w:pStyle w:val="210"/>
              <w:spacing w:before="120" w:line="240" w:lineRule="auto"/>
              <w:ind w:left="0"/>
              <w:jc w:val="both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sz w:val="18"/>
                <w:szCs w:val="18"/>
              </w:rPr>
              <w:t>ΣΥΝΟΛΑ</w:t>
            </w:r>
          </w:p>
        </w:tc>
        <w:tc>
          <w:tcPr>
            <w:tcW w:w="1141" w:type="dxa"/>
            <w:vAlign w:val="center"/>
          </w:tcPr>
          <w:p w14:paraId="3353D9E2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2DA8500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42D18EF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70" w:type="dxa"/>
            <w:vAlign w:val="center"/>
          </w:tcPr>
          <w:p w14:paraId="51224AAF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2B980ED1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37D2958" w14:textId="77777777" w:rsidR="00007ABD" w:rsidRPr="00C84092" w:rsidRDefault="00007ABD" w:rsidP="00F06442">
            <w:pPr>
              <w:pStyle w:val="210"/>
              <w:spacing w:line="240" w:lineRule="auto"/>
              <w:ind w:left="0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</w:tbl>
    <w:p w14:paraId="044C0B6A" w14:textId="77777777" w:rsidR="006325BD" w:rsidRPr="00C84092" w:rsidRDefault="006325BD" w:rsidP="004C04B4">
      <w:pPr>
        <w:spacing w:line="360" w:lineRule="auto"/>
        <w:jc w:val="both"/>
        <w:rPr>
          <w:rFonts w:asciiTheme="minorBidi" w:hAnsiTheme="minorBidi" w:cstheme="minorBidi"/>
          <w:lang w:eastAsia="en-US"/>
        </w:rPr>
      </w:pPr>
    </w:p>
    <w:p w14:paraId="745E8266" w14:textId="77777777" w:rsidR="004C04B4" w:rsidRPr="00C84092" w:rsidRDefault="004C04B4" w:rsidP="004C04B4">
      <w:pPr>
        <w:spacing w:line="360" w:lineRule="auto"/>
        <w:jc w:val="both"/>
        <w:rPr>
          <w:rFonts w:asciiTheme="minorBidi" w:hAnsiTheme="minorBidi" w:cstheme="minorBidi"/>
          <w:i/>
          <w:lang w:eastAsia="en-US"/>
        </w:rPr>
      </w:pPr>
      <w:r w:rsidRPr="00C84092">
        <w:rPr>
          <w:rFonts w:asciiTheme="minorBidi" w:hAnsiTheme="minorBidi" w:cstheme="minorBidi"/>
          <w:lang w:eastAsia="en-US"/>
        </w:rPr>
        <w:t>Το</w:t>
      </w:r>
      <w:r w:rsidR="0083320C" w:rsidRPr="00C84092">
        <w:rPr>
          <w:rFonts w:asciiTheme="minorBidi" w:hAnsiTheme="minorBidi" w:cstheme="minorBidi"/>
          <w:lang w:eastAsia="en-US"/>
        </w:rPr>
        <w:t xml:space="preserve"> αναλυτικό</w:t>
      </w:r>
      <w:r w:rsidRPr="00C84092">
        <w:rPr>
          <w:rFonts w:asciiTheme="minorBidi" w:hAnsiTheme="minorBidi" w:cstheme="minorBidi"/>
          <w:lang w:eastAsia="en-US"/>
        </w:rPr>
        <w:t xml:space="preserve"> </w:t>
      </w:r>
      <w:r w:rsidRPr="00C84092">
        <w:rPr>
          <w:rFonts w:asciiTheme="minorBidi" w:hAnsiTheme="minorBidi" w:cstheme="minorBidi"/>
          <w:b/>
          <w:lang w:eastAsia="en-US"/>
        </w:rPr>
        <w:t xml:space="preserve">ΧΡΟΝΟΔΙΑΓΡΑΜΜΑ ΥΛΟΠΟΙΗΣΗΣ </w:t>
      </w:r>
      <w:r w:rsidRPr="00C84092">
        <w:rPr>
          <w:rFonts w:asciiTheme="minorBidi" w:hAnsiTheme="minorBidi" w:cstheme="minorBidi"/>
          <w:lang w:eastAsia="en-US"/>
        </w:rPr>
        <w:t xml:space="preserve">των Πακέτων Εργασίας και των επί μέρους ενεργειών </w:t>
      </w:r>
      <w:r w:rsidR="00BA1CC9" w:rsidRPr="00C84092">
        <w:rPr>
          <w:rFonts w:asciiTheme="minorBidi" w:hAnsiTheme="minorBidi" w:cstheme="minorBidi"/>
          <w:lang w:eastAsia="en-US"/>
        </w:rPr>
        <w:t>του Έ</w:t>
      </w:r>
      <w:r w:rsidR="008C11A4" w:rsidRPr="00C84092">
        <w:rPr>
          <w:rFonts w:asciiTheme="minorBidi" w:hAnsiTheme="minorBidi" w:cstheme="minorBidi"/>
          <w:lang w:eastAsia="en-US"/>
        </w:rPr>
        <w:t xml:space="preserve">ργου </w:t>
      </w:r>
      <w:r w:rsidRPr="00C84092">
        <w:rPr>
          <w:rFonts w:asciiTheme="minorBidi" w:hAnsiTheme="minorBidi" w:cstheme="minorBidi"/>
          <w:lang w:eastAsia="en-US"/>
        </w:rPr>
        <w:t>αποτυπώνεται στο</w:t>
      </w:r>
      <w:r w:rsidRPr="00C84092">
        <w:rPr>
          <w:rFonts w:asciiTheme="minorBidi" w:hAnsiTheme="minorBidi" w:cstheme="minorBidi"/>
          <w:b/>
          <w:lang w:eastAsia="en-US"/>
        </w:rPr>
        <w:t xml:space="preserve"> ΠΑΡΑΡΤΗΜΑ Α </w:t>
      </w:r>
      <w:r w:rsidRPr="00C84092">
        <w:rPr>
          <w:rFonts w:asciiTheme="minorBidi" w:hAnsiTheme="minorBidi" w:cstheme="minorBidi"/>
          <w:i/>
          <w:lang w:eastAsia="en-US"/>
        </w:rPr>
        <w:t>(</w:t>
      </w:r>
      <w:r w:rsidR="008C11A4" w:rsidRPr="00C84092">
        <w:rPr>
          <w:rFonts w:asciiTheme="minorBidi" w:hAnsiTheme="minorBidi" w:cstheme="minorBidi"/>
          <w:i/>
          <w:lang w:eastAsia="en-US"/>
        </w:rPr>
        <w:t xml:space="preserve">διάγραμμα </w:t>
      </w:r>
      <w:r w:rsidR="008C11A4" w:rsidRPr="00C84092">
        <w:rPr>
          <w:rFonts w:asciiTheme="minorBidi" w:hAnsiTheme="minorBidi" w:cstheme="minorBidi"/>
          <w:i/>
          <w:lang w:val="en-US" w:eastAsia="en-US"/>
        </w:rPr>
        <w:t>Gantt</w:t>
      </w:r>
      <w:r w:rsidR="00F4212B" w:rsidRPr="00C84092">
        <w:rPr>
          <w:rFonts w:asciiTheme="minorBidi" w:hAnsiTheme="minorBidi" w:cstheme="minorBidi"/>
          <w:i/>
          <w:lang w:eastAsia="en-US"/>
        </w:rPr>
        <w:t xml:space="preserve">  ή παρόμοιο</w:t>
      </w:r>
      <w:r w:rsidR="008C11A4" w:rsidRPr="00C84092">
        <w:rPr>
          <w:rFonts w:asciiTheme="minorBidi" w:hAnsiTheme="minorBidi" w:cstheme="minorBidi"/>
          <w:i/>
          <w:lang w:eastAsia="en-US"/>
        </w:rPr>
        <w:t>)</w:t>
      </w:r>
    </w:p>
    <w:p w14:paraId="68BD794A" w14:textId="77777777" w:rsidR="007802A4" w:rsidRPr="00C84092" w:rsidRDefault="007802A4" w:rsidP="004C090E">
      <w:pPr>
        <w:spacing w:line="360" w:lineRule="auto"/>
        <w:jc w:val="both"/>
        <w:rPr>
          <w:rFonts w:asciiTheme="minorBidi" w:hAnsiTheme="minorBidi" w:cstheme="minorBidi"/>
          <w:lang w:eastAsia="en-US"/>
        </w:rPr>
      </w:pPr>
    </w:p>
    <w:p w14:paraId="47E2FE00" w14:textId="77777777" w:rsidR="004C090E" w:rsidRPr="00C84092" w:rsidRDefault="004C090E" w:rsidP="004C090E">
      <w:pPr>
        <w:pStyle w:val="210"/>
        <w:spacing w:after="0" w:line="240" w:lineRule="auto"/>
        <w:ind w:left="0"/>
        <w:rPr>
          <w:rFonts w:asciiTheme="minorBidi" w:hAnsiTheme="minorBidi" w:cstheme="minorBidi"/>
          <w:b/>
          <w:sz w:val="20"/>
          <w:szCs w:val="20"/>
        </w:rPr>
      </w:pPr>
    </w:p>
    <w:p w14:paraId="6A3711FA" w14:textId="1458166F" w:rsidR="00FE6A4A" w:rsidRPr="00C84092" w:rsidRDefault="00E235F9" w:rsidP="00476E61">
      <w:pPr>
        <w:pStyle w:val="210"/>
        <w:spacing w:line="240" w:lineRule="auto"/>
        <w:ind w:left="0"/>
        <w:rPr>
          <w:rFonts w:asciiTheme="minorBidi" w:hAnsiTheme="minorBidi" w:cstheme="minorBidi"/>
          <w:b/>
          <w:sz w:val="20"/>
          <w:szCs w:val="20"/>
        </w:rPr>
      </w:pPr>
      <w:r w:rsidRPr="00C84092">
        <w:rPr>
          <w:rFonts w:asciiTheme="minorBidi" w:hAnsiTheme="minorBidi" w:cstheme="minorBidi"/>
          <w:b/>
          <w:sz w:val="20"/>
          <w:szCs w:val="20"/>
        </w:rPr>
        <w:t xml:space="preserve">Β. </w:t>
      </w:r>
      <w:r w:rsidR="00FE6A4A" w:rsidRPr="00C84092">
        <w:rPr>
          <w:rFonts w:asciiTheme="minorBidi" w:hAnsiTheme="minorBidi" w:cstheme="minorBidi"/>
          <w:b/>
          <w:sz w:val="20"/>
          <w:szCs w:val="20"/>
        </w:rPr>
        <w:t>ΠΡΟΫΠΟΛΟΓΙΣΜΟΣ</w:t>
      </w:r>
      <w:r w:rsidR="00476E61" w:rsidRPr="00C84092">
        <w:rPr>
          <w:rFonts w:asciiTheme="minorBidi" w:hAnsiTheme="minorBidi" w:cstheme="minorBidi"/>
          <w:b/>
          <w:sz w:val="20"/>
          <w:szCs w:val="20"/>
        </w:rPr>
        <w:t xml:space="preserve"> - </w:t>
      </w:r>
      <w:r w:rsidR="00476E61" w:rsidRPr="00C84092">
        <w:rPr>
          <w:rFonts w:asciiTheme="minorBidi" w:hAnsiTheme="minorBidi" w:cstheme="minorBidi"/>
          <w:sz w:val="20"/>
          <w:szCs w:val="20"/>
        </w:rPr>
        <w:t xml:space="preserve"> </w:t>
      </w:r>
      <w:r w:rsidR="00F667CF">
        <w:rPr>
          <w:rFonts w:asciiTheme="minorBidi" w:hAnsiTheme="minorBidi" w:cstheme="minorBidi"/>
          <w:b/>
          <w:sz w:val="20"/>
          <w:szCs w:val="20"/>
        </w:rPr>
        <w:t>ΧΡΗΜΑ</w:t>
      </w:r>
      <w:r w:rsidR="00EF764B">
        <w:rPr>
          <w:rFonts w:asciiTheme="minorBidi" w:hAnsiTheme="minorBidi" w:cstheme="minorBidi"/>
          <w:b/>
          <w:sz w:val="20"/>
          <w:szCs w:val="20"/>
        </w:rPr>
        <w:t>ΤΟΔΟΤΗΣΗ</w:t>
      </w:r>
    </w:p>
    <w:p w14:paraId="5DB984B3" w14:textId="32CFC195" w:rsidR="003B5994" w:rsidRPr="00C84092" w:rsidRDefault="000758F0" w:rsidP="009A423F">
      <w:pPr>
        <w:autoSpaceDE w:val="0"/>
        <w:autoSpaceDN w:val="0"/>
        <w:adjustRightInd w:val="0"/>
        <w:spacing w:before="120" w:after="120" w:line="280" w:lineRule="atLeast"/>
        <w:jc w:val="both"/>
        <w:rPr>
          <w:rFonts w:asciiTheme="minorBidi" w:hAnsiTheme="minorBidi" w:cstheme="minorBidi"/>
          <w:lang w:eastAsia="en-US"/>
        </w:rPr>
      </w:pPr>
      <w:r w:rsidRPr="00C84092">
        <w:rPr>
          <w:rFonts w:asciiTheme="minorBidi" w:hAnsiTheme="minorBidi" w:cstheme="minorBidi"/>
          <w:lang w:eastAsia="en-US"/>
        </w:rPr>
        <w:t xml:space="preserve">Ο </w:t>
      </w:r>
      <w:r w:rsidR="006C0729" w:rsidRPr="00C84092">
        <w:rPr>
          <w:rFonts w:asciiTheme="minorBidi" w:hAnsiTheme="minorBidi" w:cstheme="minorBidi"/>
          <w:lang w:eastAsia="en-US"/>
        </w:rPr>
        <w:t xml:space="preserve">συνολικός </w:t>
      </w:r>
      <w:r w:rsidRPr="00C84092">
        <w:rPr>
          <w:rFonts w:asciiTheme="minorBidi" w:hAnsiTheme="minorBidi" w:cstheme="minorBidi"/>
          <w:lang w:eastAsia="en-US"/>
        </w:rPr>
        <w:t xml:space="preserve">Προϋπολογισμός του </w:t>
      </w:r>
      <w:r w:rsidR="007B7E5E" w:rsidRPr="00C84092">
        <w:rPr>
          <w:rFonts w:asciiTheme="minorBidi" w:hAnsiTheme="minorBidi" w:cstheme="minorBidi"/>
          <w:lang w:eastAsia="en-US"/>
        </w:rPr>
        <w:t>Έ</w:t>
      </w:r>
      <w:r w:rsidRPr="00C84092">
        <w:rPr>
          <w:rFonts w:asciiTheme="minorBidi" w:hAnsiTheme="minorBidi" w:cstheme="minorBidi"/>
          <w:lang w:eastAsia="en-US"/>
        </w:rPr>
        <w:t xml:space="preserve">ργου </w:t>
      </w:r>
      <w:r w:rsidR="007E68E5" w:rsidRPr="00C84092">
        <w:rPr>
          <w:rFonts w:asciiTheme="minorBidi" w:hAnsiTheme="minorBidi" w:cstheme="minorBidi"/>
          <w:lang w:eastAsia="en-US"/>
        </w:rPr>
        <w:t xml:space="preserve">(επιλέξιμη δημόσια δαπάνη) </w:t>
      </w:r>
      <w:r w:rsidR="0020644D" w:rsidRPr="00C84092">
        <w:rPr>
          <w:rFonts w:asciiTheme="minorBidi" w:hAnsiTheme="minorBidi" w:cstheme="minorBidi"/>
          <w:lang w:eastAsia="en-US"/>
        </w:rPr>
        <w:t>ανέρχεται σε</w:t>
      </w:r>
      <w:r w:rsidR="009A423F" w:rsidRPr="009A423F">
        <w:rPr>
          <w:rFonts w:asciiTheme="minorBidi" w:hAnsiTheme="minorBidi" w:cstheme="minorBidi"/>
          <w:lang w:eastAsia="en-US"/>
        </w:rPr>
        <w:t>……………. ευρώ από τον κωδικό αριθμό «</w:t>
      </w:r>
      <w:proofErr w:type="spellStart"/>
      <w:r w:rsidR="009A423F" w:rsidRPr="009A423F">
        <w:rPr>
          <w:rFonts w:asciiTheme="minorBidi" w:hAnsiTheme="minorBidi" w:cstheme="minorBidi"/>
          <w:i/>
          <w:lang w:eastAsia="en-US"/>
        </w:rPr>
        <w:t>ενάριθμος</w:t>
      </w:r>
      <w:proofErr w:type="spellEnd"/>
      <w:r w:rsidR="009A423F" w:rsidRPr="009A423F">
        <w:rPr>
          <w:rFonts w:asciiTheme="minorBidi" w:hAnsiTheme="minorBidi" w:cstheme="minorBidi"/>
          <w:lang w:eastAsia="en-US"/>
        </w:rPr>
        <w:t xml:space="preserve">» ….. της </w:t>
      </w:r>
      <w:r w:rsidR="009A423F" w:rsidRPr="0034607C">
        <w:rPr>
          <w:rFonts w:asciiTheme="minorBidi" w:hAnsiTheme="minorBidi" w:cstheme="minorBidi"/>
          <w:lang w:eastAsia="en-US"/>
        </w:rPr>
        <w:t>ΣΑ</w:t>
      </w:r>
      <w:r w:rsidR="00E83F8A" w:rsidRPr="0034607C">
        <w:rPr>
          <w:rFonts w:asciiTheme="minorBidi" w:hAnsiTheme="minorBidi" w:cstheme="minorBidi"/>
          <w:lang w:eastAsia="en-US"/>
        </w:rPr>
        <w:t xml:space="preserve">ΝΑ </w:t>
      </w:r>
      <w:r w:rsidR="00EF43ED">
        <w:rPr>
          <w:rFonts w:asciiTheme="minorBidi" w:hAnsiTheme="minorBidi" w:cstheme="minorBidi"/>
          <w:lang w:eastAsia="en-US"/>
        </w:rPr>
        <w:t>3</w:t>
      </w:r>
      <w:r w:rsidR="00D8450C" w:rsidRPr="0034607C">
        <w:rPr>
          <w:rFonts w:asciiTheme="minorBidi" w:hAnsiTheme="minorBidi" w:cstheme="minorBidi"/>
          <w:lang w:eastAsia="en-US"/>
        </w:rPr>
        <w:t xml:space="preserve">56 </w:t>
      </w:r>
      <w:r w:rsidR="00D163AE" w:rsidRPr="0034607C">
        <w:rPr>
          <w:rFonts w:asciiTheme="minorBidi" w:hAnsiTheme="minorBidi" w:cstheme="minorBidi"/>
          <w:lang w:eastAsia="en-US"/>
        </w:rPr>
        <w:t>ΕΠΑ</w:t>
      </w:r>
      <w:r w:rsidR="00932D19" w:rsidRPr="0034607C">
        <w:rPr>
          <w:rFonts w:asciiTheme="minorBidi" w:hAnsiTheme="minorBidi" w:cstheme="minorBidi"/>
          <w:lang w:eastAsia="en-US"/>
        </w:rPr>
        <w:t>/</w:t>
      </w:r>
      <w:r w:rsidR="00EF43ED">
        <w:rPr>
          <w:rFonts w:asciiTheme="minorBidi" w:hAnsiTheme="minorBidi" w:cstheme="minorBidi"/>
          <w:lang w:eastAsia="en-US"/>
        </w:rPr>
        <w:t>ΚΟΙΝΩΝΙΚΗ</w:t>
      </w:r>
      <w:r w:rsidR="00D163AE" w:rsidRPr="0034607C">
        <w:rPr>
          <w:rFonts w:asciiTheme="minorBidi" w:hAnsiTheme="minorBidi" w:cstheme="minorBidi"/>
          <w:lang w:eastAsia="en-US"/>
        </w:rPr>
        <w:t xml:space="preserve"> ΑΝΑΠΤΥΞΗ</w:t>
      </w:r>
      <w:r w:rsidR="00D163AE">
        <w:rPr>
          <w:rFonts w:asciiTheme="minorBidi" w:hAnsiTheme="minorBidi" w:cstheme="minorBidi"/>
          <w:lang w:eastAsia="en-US"/>
        </w:rPr>
        <w:t xml:space="preserve"> </w:t>
      </w:r>
      <w:r w:rsidR="009A423F" w:rsidRPr="009A423F">
        <w:rPr>
          <w:rFonts w:asciiTheme="minorBidi" w:hAnsiTheme="minorBidi" w:cstheme="minorBidi"/>
          <w:lang w:eastAsia="en-US"/>
        </w:rPr>
        <w:t>του Προγράμματος Δημοσίων Επενδύσεων</w:t>
      </w:r>
      <w:r w:rsidR="00E83F8A">
        <w:rPr>
          <w:rFonts w:asciiTheme="minorBidi" w:hAnsiTheme="minorBidi" w:cstheme="minorBidi"/>
          <w:lang w:eastAsia="en-US"/>
        </w:rPr>
        <w:t>.</w:t>
      </w:r>
    </w:p>
    <w:p w14:paraId="3124C1E9" w14:textId="34931B47" w:rsidR="000758F0" w:rsidRPr="00C84092" w:rsidRDefault="004A1F76" w:rsidP="008271EC">
      <w:pPr>
        <w:autoSpaceDE w:val="0"/>
        <w:autoSpaceDN w:val="0"/>
        <w:adjustRightInd w:val="0"/>
        <w:spacing w:before="120" w:after="120" w:line="280" w:lineRule="atLeast"/>
        <w:jc w:val="both"/>
        <w:rPr>
          <w:rFonts w:asciiTheme="minorBidi" w:hAnsiTheme="minorBidi" w:cstheme="minorBidi"/>
        </w:rPr>
      </w:pPr>
      <w:r w:rsidRPr="00C84092">
        <w:rPr>
          <w:rFonts w:asciiTheme="minorBidi" w:hAnsiTheme="minorBidi" w:cstheme="minorBidi"/>
        </w:rPr>
        <w:t xml:space="preserve">Ο αναλυτικός Π/Ϋ </w:t>
      </w:r>
      <w:r w:rsidR="007E68E5" w:rsidRPr="00C84092">
        <w:rPr>
          <w:rFonts w:asciiTheme="minorBidi" w:hAnsiTheme="minorBidi" w:cstheme="minorBidi"/>
        </w:rPr>
        <w:t xml:space="preserve">(επιλέξιμη δημόσια δαπάνη) </w:t>
      </w:r>
      <w:r w:rsidRPr="00C84092">
        <w:rPr>
          <w:rFonts w:asciiTheme="minorBidi" w:hAnsiTheme="minorBidi" w:cstheme="minorBidi"/>
        </w:rPr>
        <w:t xml:space="preserve">και η τεκμηρίωση του κόστους </w:t>
      </w:r>
      <w:r w:rsidR="004B44DB" w:rsidRPr="00C84092">
        <w:rPr>
          <w:rFonts w:asciiTheme="minorBidi" w:hAnsiTheme="minorBidi" w:cstheme="minorBidi"/>
        </w:rPr>
        <w:t xml:space="preserve">των επί μέρους εργασιών/ </w:t>
      </w:r>
      <w:r w:rsidR="000A771C" w:rsidRPr="00C84092">
        <w:rPr>
          <w:rFonts w:asciiTheme="minorBidi" w:hAnsiTheme="minorBidi" w:cstheme="minorBidi"/>
        </w:rPr>
        <w:t>κατηγοριών</w:t>
      </w:r>
      <w:r w:rsidR="004B44DB" w:rsidRPr="00C84092">
        <w:rPr>
          <w:rFonts w:asciiTheme="minorBidi" w:hAnsiTheme="minorBidi" w:cstheme="minorBidi"/>
        </w:rPr>
        <w:t xml:space="preserve"> δαπανών </w:t>
      </w:r>
      <w:r w:rsidR="003C2457" w:rsidRPr="00C84092">
        <w:rPr>
          <w:rFonts w:asciiTheme="minorBidi" w:hAnsiTheme="minorBidi" w:cstheme="minorBidi"/>
        </w:rPr>
        <w:t>(ανθρώπινων πόρων, υλικών μέσων, προμηθειών/υπηρεσιών)</w:t>
      </w:r>
      <w:r w:rsidRPr="00C84092">
        <w:rPr>
          <w:rFonts w:asciiTheme="minorBidi" w:hAnsiTheme="minorBidi" w:cstheme="minorBidi"/>
        </w:rPr>
        <w:t xml:space="preserve"> </w:t>
      </w:r>
      <w:r w:rsidR="00A1073F" w:rsidRPr="00C84092">
        <w:rPr>
          <w:rFonts w:asciiTheme="minorBidi" w:hAnsiTheme="minorBidi" w:cstheme="minorBidi"/>
        </w:rPr>
        <w:t xml:space="preserve">αποτυπώνονται στο </w:t>
      </w:r>
      <w:r w:rsidR="00A1073F" w:rsidRPr="00C84092">
        <w:rPr>
          <w:rFonts w:asciiTheme="minorBidi" w:hAnsiTheme="minorBidi" w:cstheme="minorBidi"/>
          <w:b/>
        </w:rPr>
        <w:t>ΠΑΡΑΡΤΗΜΑ Β</w:t>
      </w:r>
      <w:r w:rsidR="002B50C9">
        <w:rPr>
          <w:rFonts w:asciiTheme="minorBidi" w:hAnsiTheme="minorBidi" w:cstheme="minorBidi"/>
          <w:b/>
        </w:rPr>
        <w:t xml:space="preserve"> – Έντυπο Ανάλυσης Κόστους</w:t>
      </w:r>
      <w:r w:rsidR="003C2457" w:rsidRPr="00C84092">
        <w:rPr>
          <w:rFonts w:asciiTheme="minorBidi" w:hAnsiTheme="minorBidi" w:cstheme="minorBidi"/>
        </w:rPr>
        <w:t>.</w:t>
      </w:r>
    </w:p>
    <w:p w14:paraId="49492AF6" w14:textId="01F39488" w:rsidR="00F4212B" w:rsidRPr="007F490D" w:rsidRDefault="00F4212B" w:rsidP="0032630E">
      <w:pPr>
        <w:pStyle w:val="210"/>
        <w:keepNext/>
        <w:spacing w:before="120" w:line="280" w:lineRule="atLeast"/>
        <w:ind w:left="0"/>
        <w:jc w:val="both"/>
        <w:rPr>
          <w:rFonts w:asciiTheme="minorBidi" w:hAnsiTheme="minorBidi" w:cstheme="minorBidi"/>
          <w:sz w:val="20"/>
          <w:szCs w:val="20"/>
        </w:rPr>
      </w:pPr>
      <w:r w:rsidRPr="007F490D">
        <w:rPr>
          <w:rFonts w:asciiTheme="minorBidi" w:hAnsiTheme="minorBidi" w:cstheme="minorBidi"/>
          <w:sz w:val="20"/>
          <w:szCs w:val="20"/>
        </w:rPr>
        <w:t xml:space="preserve">[Για την ανάλυση του προϋπολογισμού και τη συμπλήρωση των Πινάκων λαμβάνεται υπόψη </w:t>
      </w:r>
      <w:r w:rsidR="0032630E" w:rsidRPr="007F490D">
        <w:rPr>
          <w:rFonts w:asciiTheme="minorBidi" w:hAnsiTheme="minorBidi" w:cstheme="minorBidi"/>
          <w:sz w:val="20"/>
          <w:szCs w:val="20"/>
        </w:rPr>
        <w:t xml:space="preserve">η </w:t>
      </w:r>
      <w:r w:rsidR="007F490D" w:rsidRPr="007F490D">
        <w:rPr>
          <w:rFonts w:asciiTheme="minorBidi" w:hAnsiTheme="minorBidi" w:cstheme="minorBidi"/>
          <w:sz w:val="20"/>
          <w:szCs w:val="20"/>
        </w:rPr>
        <w:t xml:space="preserve">με </w:t>
      </w:r>
      <w:proofErr w:type="spellStart"/>
      <w:r w:rsidR="007F490D" w:rsidRPr="007F490D">
        <w:rPr>
          <w:rFonts w:asciiTheme="minorBidi" w:hAnsiTheme="minorBidi" w:cstheme="minorBidi"/>
          <w:sz w:val="20"/>
          <w:szCs w:val="20"/>
        </w:rPr>
        <w:t>αρ</w:t>
      </w:r>
      <w:proofErr w:type="spellEnd"/>
      <w:r w:rsidR="007F490D" w:rsidRPr="007F490D">
        <w:rPr>
          <w:rFonts w:asciiTheme="minorBidi" w:hAnsiTheme="minorBidi" w:cstheme="minorBidi"/>
          <w:sz w:val="20"/>
          <w:szCs w:val="20"/>
        </w:rPr>
        <w:t xml:space="preserve">. </w:t>
      </w:r>
      <w:proofErr w:type="spellStart"/>
      <w:r w:rsidR="007F490D" w:rsidRPr="007F490D">
        <w:rPr>
          <w:rFonts w:asciiTheme="minorBidi" w:hAnsiTheme="minorBidi" w:cstheme="minorBidi"/>
          <w:sz w:val="20"/>
          <w:szCs w:val="20"/>
        </w:rPr>
        <w:t>πρωτ</w:t>
      </w:r>
      <w:proofErr w:type="spellEnd"/>
      <w:r w:rsidR="007F490D" w:rsidRPr="007F490D">
        <w:rPr>
          <w:rFonts w:asciiTheme="minorBidi" w:hAnsiTheme="minorBidi" w:cstheme="minorBidi"/>
          <w:sz w:val="20"/>
          <w:szCs w:val="20"/>
        </w:rPr>
        <w:t xml:space="preserve">. </w:t>
      </w:r>
      <w:r w:rsidR="0032630E" w:rsidRPr="00106403">
        <w:rPr>
          <w:rFonts w:asciiTheme="minorBidi" w:hAnsiTheme="minorBidi" w:cstheme="minorBidi"/>
          <w:sz w:val="20"/>
          <w:szCs w:val="20"/>
        </w:rPr>
        <w:t>62564/4.6.2021 Υπουργικ</w:t>
      </w:r>
      <w:r w:rsidR="007F490D" w:rsidRPr="007F490D">
        <w:rPr>
          <w:rFonts w:asciiTheme="minorBidi" w:hAnsiTheme="minorBidi" w:cstheme="minorBidi"/>
          <w:sz w:val="20"/>
          <w:szCs w:val="20"/>
        </w:rPr>
        <w:t>ή</w:t>
      </w:r>
      <w:r w:rsidR="0032630E" w:rsidRPr="00106403">
        <w:rPr>
          <w:rFonts w:asciiTheme="minorBidi" w:hAnsiTheme="minorBidi" w:cstheme="minorBidi"/>
          <w:sz w:val="20"/>
          <w:szCs w:val="20"/>
        </w:rPr>
        <w:t xml:space="preserve"> Απόφαση «Σύστημα Διαχείρισης και Ελέγχου - Κανόνες Επιλεξιμότητας δαπανών για τα προγράμματα του ΕΠΑ 2021-2025»</w:t>
      </w:r>
      <w:r w:rsidR="0032630E" w:rsidRPr="007F490D">
        <w:rPr>
          <w:rFonts w:asciiTheme="minorBidi" w:hAnsiTheme="minorBidi" w:cstheme="minorBidi"/>
          <w:sz w:val="20"/>
          <w:szCs w:val="20"/>
        </w:rPr>
        <w:t xml:space="preserve"> (Β΄2442)</w:t>
      </w:r>
      <w:r w:rsidR="00D82DB6">
        <w:rPr>
          <w:rFonts w:asciiTheme="minorBidi" w:hAnsiTheme="minorBidi" w:cstheme="minorBidi"/>
          <w:sz w:val="20"/>
          <w:szCs w:val="20"/>
        </w:rPr>
        <w:t>]</w:t>
      </w:r>
    </w:p>
    <w:p w14:paraId="1701F95C" w14:textId="77777777" w:rsidR="00C4022F" w:rsidRPr="00C84092" w:rsidRDefault="00C4022F" w:rsidP="002A7F6E">
      <w:pPr>
        <w:pStyle w:val="210"/>
        <w:keepNext/>
        <w:spacing w:after="240" w:line="240" w:lineRule="auto"/>
        <w:ind w:left="0"/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41C7F7AB" w14:textId="77777777" w:rsidR="00FE6A4A" w:rsidRPr="00C84092" w:rsidRDefault="00FE6A4A" w:rsidP="002A7F6E">
      <w:pPr>
        <w:pStyle w:val="210"/>
        <w:keepNext/>
        <w:spacing w:after="240" w:line="240" w:lineRule="auto"/>
        <w:ind w:left="0"/>
        <w:jc w:val="both"/>
        <w:rPr>
          <w:rFonts w:asciiTheme="minorBidi" w:hAnsiTheme="minorBidi" w:cstheme="minorBidi"/>
          <w:b/>
          <w:sz w:val="20"/>
          <w:szCs w:val="20"/>
        </w:rPr>
      </w:pPr>
      <w:r w:rsidRPr="00C84092">
        <w:rPr>
          <w:rFonts w:asciiTheme="minorBidi" w:hAnsiTheme="minorBidi" w:cstheme="minorBidi"/>
          <w:b/>
          <w:sz w:val="20"/>
          <w:szCs w:val="20"/>
        </w:rPr>
        <w:t>Γ.</w:t>
      </w:r>
      <w:r w:rsidR="00CE6CFB" w:rsidRPr="00C84092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C84092">
        <w:rPr>
          <w:rFonts w:asciiTheme="minorBidi" w:hAnsiTheme="minorBidi" w:cstheme="minorBidi"/>
          <w:b/>
          <w:sz w:val="20"/>
          <w:szCs w:val="20"/>
        </w:rPr>
        <w:t>ΣΧΗΜΑ ΔΙΟΙΚΗΣΗΣ, ΠΑΡΑΚΟΛΟΥΘΗΣΗΣ ΚΑΙ ΠΑΡΑΛΑΒΗΣ  ΕΡΓΟΥ</w:t>
      </w:r>
    </w:p>
    <w:p w14:paraId="2F752C45" w14:textId="77777777" w:rsidR="00491088" w:rsidRPr="00C84092" w:rsidRDefault="00491088" w:rsidP="002A7F6E">
      <w:pPr>
        <w:spacing w:line="360" w:lineRule="auto"/>
        <w:jc w:val="both"/>
        <w:rPr>
          <w:rFonts w:asciiTheme="minorBidi" w:hAnsiTheme="minorBidi" w:cstheme="minorBidi"/>
        </w:rPr>
      </w:pPr>
      <w:r w:rsidRPr="00C84092">
        <w:rPr>
          <w:rFonts w:asciiTheme="minorBidi" w:hAnsiTheme="minorBidi" w:cstheme="minorBidi"/>
        </w:rPr>
        <w:t>[</w:t>
      </w:r>
      <w:r w:rsidR="002A7F6E" w:rsidRPr="00C84092">
        <w:rPr>
          <w:rFonts w:asciiTheme="minorBidi" w:hAnsiTheme="minorBidi" w:cstheme="minorBidi"/>
        </w:rPr>
        <w:t xml:space="preserve"> </w:t>
      </w:r>
      <w:r w:rsidR="00487ECA" w:rsidRPr="00C84092">
        <w:rPr>
          <w:rFonts w:asciiTheme="minorBidi" w:hAnsiTheme="minorBidi" w:cstheme="minorBidi"/>
        </w:rPr>
        <w:t>Περιγράφονται</w:t>
      </w:r>
      <w:r w:rsidRPr="00C84092">
        <w:rPr>
          <w:rFonts w:asciiTheme="minorBidi" w:hAnsiTheme="minorBidi" w:cstheme="minorBidi"/>
        </w:rPr>
        <w:t>:</w:t>
      </w:r>
    </w:p>
    <w:p w14:paraId="3D30220B" w14:textId="77777777" w:rsidR="00491088" w:rsidRPr="00C84092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Theme="minorBidi" w:hAnsiTheme="minorBidi" w:cstheme="minorBidi"/>
        </w:rPr>
      </w:pPr>
      <w:r w:rsidRPr="00C84092">
        <w:rPr>
          <w:rFonts w:asciiTheme="minorBidi" w:hAnsiTheme="minorBidi" w:cstheme="minorBidi"/>
        </w:rPr>
        <w:t>οι</w:t>
      </w:r>
      <w:r w:rsidR="00B46441" w:rsidRPr="00C84092">
        <w:rPr>
          <w:rFonts w:asciiTheme="minorBidi" w:hAnsiTheme="minorBidi" w:cstheme="minorBidi"/>
        </w:rPr>
        <w:t xml:space="preserve"> </w:t>
      </w:r>
      <w:r w:rsidRPr="00C84092">
        <w:rPr>
          <w:rFonts w:asciiTheme="minorBidi" w:hAnsiTheme="minorBidi" w:cstheme="minorBidi"/>
        </w:rPr>
        <w:t>διαδικασίες</w:t>
      </w:r>
      <w:r w:rsidR="00B46441" w:rsidRPr="00C84092">
        <w:rPr>
          <w:rFonts w:asciiTheme="minorBidi" w:hAnsiTheme="minorBidi" w:cstheme="minorBidi"/>
        </w:rPr>
        <w:t xml:space="preserve"> που έχει θεσπίσει/εφαρμόζει ο Δικαιούχος για τη διοίκηση και διαχείριση του φυσικού και οικονομικού αντικειμένου </w:t>
      </w:r>
      <w:r w:rsidR="00491088" w:rsidRPr="00C84092">
        <w:rPr>
          <w:rFonts w:asciiTheme="minorBidi" w:hAnsiTheme="minorBidi" w:cstheme="minorBidi"/>
        </w:rPr>
        <w:t>του έργου</w:t>
      </w:r>
      <w:r w:rsidR="00224D94" w:rsidRPr="00C84092">
        <w:rPr>
          <w:rFonts w:asciiTheme="minorBidi" w:hAnsiTheme="minorBidi" w:cstheme="minorBidi"/>
        </w:rPr>
        <w:t xml:space="preserve">. </w:t>
      </w:r>
      <w:r w:rsidR="002A7F6E" w:rsidRPr="00C84092">
        <w:rPr>
          <w:rFonts w:asciiTheme="minorBidi" w:hAnsiTheme="minorBidi" w:cstheme="minorBidi"/>
        </w:rPr>
        <w:t xml:space="preserve"> </w:t>
      </w:r>
    </w:p>
    <w:p w14:paraId="7A96C4B4" w14:textId="77777777" w:rsidR="00A259C8" w:rsidRPr="00C84092" w:rsidRDefault="00487ECA" w:rsidP="00A259C8">
      <w:pPr>
        <w:numPr>
          <w:ilvl w:val="0"/>
          <w:numId w:val="39"/>
        </w:numPr>
        <w:spacing w:after="120" w:line="360" w:lineRule="auto"/>
        <w:ind w:left="788" w:hanging="357"/>
        <w:jc w:val="both"/>
        <w:rPr>
          <w:rFonts w:asciiTheme="minorBidi" w:hAnsiTheme="minorBidi" w:cstheme="minorBidi"/>
        </w:rPr>
      </w:pPr>
      <w:r w:rsidRPr="00C84092">
        <w:rPr>
          <w:rFonts w:asciiTheme="minorBidi" w:hAnsiTheme="minorBidi" w:cstheme="minorBidi"/>
        </w:rPr>
        <w:t>οι</w:t>
      </w:r>
      <w:r w:rsidR="002A7F6E" w:rsidRPr="00C84092">
        <w:rPr>
          <w:rFonts w:asciiTheme="minorBidi" w:hAnsiTheme="minorBidi" w:cstheme="minorBidi"/>
        </w:rPr>
        <w:t xml:space="preserve"> αρμόδι</w:t>
      </w:r>
      <w:r w:rsidRPr="00C84092">
        <w:rPr>
          <w:rFonts w:asciiTheme="minorBidi" w:hAnsiTheme="minorBidi" w:cstheme="minorBidi"/>
        </w:rPr>
        <w:t>ες</w:t>
      </w:r>
      <w:r w:rsidR="002A7F6E" w:rsidRPr="00C84092">
        <w:rPr>
          <w:rFonts w:asciiTheme="minorBidi" w:hAnsiTheme="minorBidi" w:cstheme="minorBidi"/>
        </w:rPr>
        <w:t xml:space="preserve"> Υπηρεσ</w:t>
      </w:r>
      <w:r w:rsidRPr="00C84092">
        <w:rPr>
          <w:rFonts w:asciiTheme="minorBidi" w:hAnsiTheme="minorBidi" w:cstheme="minorBidi"/>
        </w:rPr>
        <w:t>ίες</w:t>
      </w:r>
      <w:r w:rsidR="002A7F6E" w:rsidRPr="00C84092">
        <w:rPr>
          <w:rFonts w:asciiTheme="minorBidi" w:hAnsiTheme="minorBidi" w:cstheme="minorBidi"/>
        </w:rPr>
        <w:t>/</w:t>
      </w:r>
      <w:r w:rsidRPr="00C84092">
        <w:rPr>
          <w:rFonts w:asciiTheme="minorBidi" w:hAnsiTheme="minorBidi" w:cstheme="minorBidi"/>
        </w:rPr>
        <w:t xml:space="preserve">όργανα </w:t>
      </w:r>
      <w:r w:rsidR="00224D94" w:rsidRPr="00C84092">
        <w:rPr>
          <w:rFonts w:asciiTheme="minorBidi" w:hAnsiTheme="minorBidi" w:cstheme="minorBidi"/>
        </w:rPr>
        <w:t xml:space="preserve">και οι διαδικασίες που θα ακολουθηθούν </w:t>
      </w:r>
      <w:r w:rsidR="002A7F6E" w:rsidRPr="00C84092">
        <w:rPr>
          <w:rFonts w:asciiTheme="minorBidi" w:hAnsiTheme="minorBidi" w:cstheme="minorBidi"/>
        </w:rPr>
        <w:t>για την παρακολούθηση</w:t>
      </w:r>
      <w:r w:rsidR="00491088" w:rsidRPr="00C84092">
        <w:rPr>
          <w:rFonts w:asciiTheme="minorBidi" w:hAnsiTheme="minorBidi" w:cstheme="minorBidi"/>
        </w:rPr>
        <w:t xml:space="preserve"> και πιστοποίηση/παραλαβή του φυσικού αντικειμένου, την οικονομική διαχείριση</w:t>
      </w:r>
      <w:r w:rsidR="00A259C8" w:rsidRPr="00C84092">
        <w:rPr>
          <w:rFonts w:asciiTheme="minorBidi" w:hAnsiTheme="minorBidi" w:cstheme="minorBidi"/>
        </w:rPr>
        <w:t>,</w:t>
      </w:r>
      <w:r w:rsidR="00224D94" w:rsidRPr="00C84092">
        <w:rPr>
          <w:rFonts w:asciiTheme="minorBidi" w:hAnsiTheme="minorBidi" w:cstheme="minorBidi"/>
        </w:rPr>
        <w:t xml:space="preserve"> </w:t>
      </w:r>
      <w:r w:rsidR="001A0DF2" w:rsidRPr="00C84092">
        <w:rPr>
          <w:rFonts w:asciiTheme="minorBidi" w:hAnsiTheme="minorBidi" w:cstheme="minorBidi"/>
        </w:rPr>
        <w:t>τ</w:t>
      </w:r>
      <w:r w:rsidR="00224D94" w:rsidRPr="00C84092">
        <w:rPr>
          <w:rFonts w:asciiTheme="minorBidi" w:hAnsiTheme="minorBidi" w:cstheme="minorBidi"/>
        </w:rPr>
        <w:t>ην πρόσληψη νέου προσωπικού</w:t>
      </w:r>
      <w:r w:rsidR="00A259C8" w:rsidRPr="00C84092">
        <w:rPr>
          <w:rFonts w:asciiTheme="minorBidi" w:hAnsiTheme="minorBidi" w:cstheme="minorBidi"/>
        </w:rPr>
        <w:t xml:space="preserve"> κλπ.   (</w:t>
      </w:r>
      <w:r w:rsidR="00A259C8" w:rsidRPr="00C84092">
        <w:rPr>
          <w:rFonts w:asciiTheme="minorBidi" w:hAnsiTheme="minorBidi" w:cstheme="minorBidi"/>
          <w:i/>
        </w:rPr>
        <w:t xml:space="preserve">μπορεί να χρησιμοποιηθεί ο ακόλουθος Πίνακας «ΟΡΓΑΝΩΤΙΚΗ ΔΟΜΗ – ΕΜΠΛΕΚΟΜΕΝΕΣ ΥΠΗΡΕΣΙΕΣ»)          </w:t>
      </w:r>
    </w:p>
    <w:tbl>
      <w:tblPr>
        <w:tblW w:w="467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30"/>
        <w:gridCol w:w="1525"/>
        <w:gridCol w:w="1663"/>
        <w:gridCol w:w="1521"/>
        <w:gridCol w:w="1662"/>
      </w:tblGrid>
      <w:tr w:rsidR="007A62DF" w:rsidRPr="00C84092" w14:paraId="06A0539B" w14:textId="77777777" w:rsidTr="003C7C4A">
        <w:trPr>
          <w:trHeight w:val="698"/>
        </w:trPr>
        <w:tc>
          <w:tcPr>
            <w:tcW w:w="5000" w:type="pct"/>
            <w:gridSpan w:val="5"/>
            <w:vAlign w:val="center"/>
          </w:tcPr>
          <w:p w14:paraId="05051CE3" w14:textId="77777777" w:rsidR="007A62DF" w:rsidRPr="00C84092" w:rsidRDefault="007A62DF" w:rsidP="003C7C4A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ΟΡΓΑΝΩΤΙΚΗ ΔΟΜΗ – ΕΜΠΛΕΚΟΜΕΝΕΣ ΥΠΗΡΕΣΙΕΣ </w:t>
            </w:r>
          </w:p>
          <w:p w14:paraId="3031EEBB" w14:textId="77777777" w:rsidR="007A62DF" w:rsidRPr="00C84092" w:rsidRDefault="007A62DF" w:rsidP="003C7C4A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b/>
                <w:sz w:val="18"/>
                <w:szCs w:val="18"/>
              </w:rPr>
              <w:t>για υλοποίηση με Ίδια Μέσα</w:t>
            </w:r>
          </w:p>
        </w:tc>
      </w:tr>
      <w:tr w:rsidR="007A62DF" w:rsidRPr="00C84092" w14:paraId="774499A4" w14:textId="77777777" w:rsidTr="003C7C4A">
        <w:trPr>
          <w:trHeight w:val="347"/>
        </w:trPr>
        <w:tc>
          <w:tcPr>
            <w:tcW w:w="1461" w:type="pct"/>
            <w:vMerge w:val="restart"/>
            <w:vAlign w:val="center"/>
          </w:tcPr>
          <w:p w14:paraId="4FB4025A" w14:textId="77777777" w:rsidR="007A62DF" w:rsidRPr="00C84092" w:rsidRDefault="007A62DF" w:rsidP="003C7C4A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  <w:t>ΦΑΣΕΙΣ ΕΡΓΟΥ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  <w:vAlign w:val="center"/>
          </w:tcPr>
          <w:p w14:paraId="47CB1481" w14:textId="77777777" w:rsidR="007A62DF" w:rsidRPr="00C84092" w:rsidRDefault="007A62DF" w:rsidP="003C7C4A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  <w:t xml:space="preserve">ΑΡΜΟΔΙΟΤΗΤΑ </w:t>
            </w:r>
          </w:p>
        </w:tc>
        <w:tc>
          <w:tcPr>
            <w:tcW w:w="1768" w:type="pct"/>
            <w:gridSpan w:val="2"/>
            <w:vAlign w:val="center"/>
          </w:tcPr>
          <w:p w14:paraId="54DE8296" w14:textId="77777777" w:rsidR="007A62DF" w:rsidRPr="00C84092" w:rsidRDefault="007A62DF" w:rsidP="003C7C4A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  <w:t>ΠΡΟΪΣΤΑΜΕΝΟΣ</w:t>
            </w:r>
          </w:p>
        </w:tc>
      </w:tr>
      <w:tr w:rsidR="007A62DF" w:rsidRPr="00C84092" w14:paraId="53340D1C" w14:textId="77777777" w:rsidTr="003C7C4A">
        <w:trPr>
          <w:trHeight w:val="142"/>
        </w:trPr>
        <w:tc>
          <w:tcPr>
            <w:tcW w:w="1461" w:type="pct"/>
            <w:vMerge/>
            <w:tcBorders>
              <w:right w:val="single" w:sz="4" w:space="0" w:color="auto"/>
            </w:tcBorders>
            <w:vAlign w:val="center"/>
          </w:tcPr>
          <w:p w14:paraId="1DC73106" w14:textId="77777777" w:rsidR="007A62DF" w:rsidRPr="00C84092" w:rsidRDefault="007A62DF" w:rsidP="003C7C4A">
            <w:pPr>
              <w:pBdr>
                <w:top w:val="single" w:sz="24" w:space="0" w:color="4F81BD"/>
                <w:left w:val="single" w:sz="24" w:space="0" w:color="4F81BD"/>
                <w:bottom w:val="single" w:sz="24" w:space="0" w:color="4F81BD"/>
                <w:right w:val="single" w:sz="24" w:space="0" w:color="4F81BD"/>
              </w:pBdr>
              <w:shd w:val="clear" w:color="auto" w:fill="4F81BD"/>
              <w:jc w:val="center"/>
              <w:outlineLvl w:val="0"/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842C" w14:textId="77777777" w:rsidR="007A62DF" w:rsidRPr="00C84092" w:rsidRDefault="007A62DF" w:rsidP="003C7C4A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  <w:t>Τμήμα/ Μονάδα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CB99BF" w14:textId="77777777" w:rsidR="007A62DF" w:rsidRPr="00C84092" w:rsidRDefault="007A62DF" w:rsidP="003C7C4A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  <w:t>Θεσμικό Πλαίσιο</w:t>
            </w:r>
            <w:r w:rsidRPr="00C84092">
              <w:rPr>
                <w:rStyle w:val="a9"/>
                <w:rFonts w:asciiTheme="minorBidi" w:hAnsiTheme="minorBidi" w:cstheme="minorBidi"/>
                <w:b/>
                <w:sz w:val="16"/>
                <w:szCs w:val="16"/>
                <w:lang w:eastAsia="en-US"/>
              </w:rPr>
              <w:footnoteReference w:id="2"/>
            </w:r>
          </w:p>
        </w:tc>
        <w:tc>
          <w:tcPr>
            <w:tcW w:w="845" w:type="pct"/>
            <w:vAlign w:val="center"/>
          </w:tcPr>
          <w:p w14:paraId="58D627B3" w14:textId="77777777" w:rsidR="007A62DF" w:rsidRPr="00C84092" w:rsidRDefault="007A62DF" w:rsidP="003C7C4A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  <w:t>ΟΝ/ΕΠΩΝΥΜΟ</w:t>
            </w:r>
          </w:p>
        </w:tc>
        <w:tc>
          <w:tcPr>
            <w:tcW w:w="923" w:type="pct"/>
          </w:tcPr>
          <w:p w14:paraId="2ABDECD9" w14:textId="77777777" w:rsidR="007A62DF" w:rsidRPr="00C84092" w:rsidRDefault="007A62DF" w:rsidP="003C7C4A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b/>
                <w:sz w:val="16"/>
                <w:szCs w:val="16"/>
                <w:lang w:eastAsia="en-US"/>
              </w:rPr>
              <w:t>ΑΡΙΘ. ΑΠΟΦ. ΟΡΙΣΜΟΥ</w:t>
            </w:r>
          </w:p>
        </w:tc>
      </w:tr>
      <w:tr w:rsidR="007A62DF" w:rsidRPr="00C84092" w14:paraId="758BF0F9" w14:textId="77777777" w:rsidTr="003C7C4A">
        <w:trPr>
          <w:trHeight w:val="227"/>
        </w:trPr>
        <w:tc>
          <w:tcPr>
            <w:tcW w:w="1461" w:type="pct"/>
            <w:vAlign w:val="center"/>
          </w:tcPr>
          <w:p w14:paraId="0EE7C191" w14:textId="77777777" w:rsidR="007A62DF" w:rsidRPr="00C84092" w:rsidRDefault="007A62DF" w:rsidP="003C7C4A">
            <w:pPr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sz w:val="16"/>
                <w:szCs w:val="16"/>
                <w:lang w:eastAsia="en-US"/>
              </w:rPr>
              <w:t>Απόφαση υλοποίησης έργου</w:t>
            </w:r>
          </w:p>
        </w:tc>
        <w:tc>
          <w:tcPr>
            <w:tcW w:w="847" w:type="pct"/>
            <w:tcBorders>
              <w:top w:val="single" w:sz="4" w:space="0" w:color="auto"/>
            </w:tcBorders>
            <w:vAlign w:val="center"/>
          </w:tcPr>
          <w:p w14:paraId="6BF99BB5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</w:tcBorders>
            <w:vAlign w:val="center"/>
          </w:tcPr>
          <w:p w14:paraId="61D76C42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vAlign w:val="center"/>
          </w:tcPr>
          <w:p w14:paraId="20610369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vAlign w:val="center"/>
          </w:tcPr>
          <w:p w14:paraId="44CC880B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</w:tr>
      <w:tr w:rsidR="007A62DF" w:rsidRPr="00C84092" w14:paraId="74EC1EFC" w14:textId="77777777" w:rsidTr="003C7C4A">
        <w:trPr>
          <w:trHeight w:val="227"/>
        </w:trPr>
        <w:tc>
          <w:tcPr>
            <w:tcW w:w="1461" w:type="pct"/>
            <w:vAlign w:val="center"/>
          </w:tcPr>
          <w:p w14:paraId="14A87EA4" w14:textId="77777777" w:rsidR="007A62DF" w:rsidRPr="00C84092" w:rsidRDefault="007A62DF" w:rsidP="003C7C4A">
            <w:pPr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sz w:val="16"/>
                <w:szCs w:val="16"/>
                <w:lang w:eastAsia="en-US"/>
              </w:rPr>
              <w:t xml:space="preserve">Πρόσληψη νέου προσωπικού για το </w:t>
            </w:r>
            <w:r w:rsidR="00BA1CC9" w:rsidRPr="00C84092">
              <w:rPr>
                <w:rFonts w:asciiTheme="minorBidi" w:hAnsiTheme="minorBidi" w:cstheme="minorBidi"/>
                <w:sz w:val="16"/>
                <w:szCs w:val="16"/>
                <w:lang w:eastAsia="en-US"/>
              </w:rPr>
              <w:t>Έ</w:t>
            </w:r>
            <w:r w:rsidRPr="00C84092">
              <w:rPr>
                <w:rFonts w:asciiTheme="minorBidi" w:hAnsiTheme="minorBidi" w:cstheme="minorBidi"/>
                <w:sz w:val="16"/>
                <w:szCs w:val="16"/>
                <w:lang w:eastAsia="en-US"/>
              </w:rPr>
              <w:t xml:space="preserve">ργο  </w:t>
            </w:r>
            <w:r w:rsidRPr="00C84092">
              <w:rPr>
                <w:rFonts w:asciiTheme="minorBidi" w:hAnsiTheme="minorBidi" w:cstheme="minorBidi"/>
                <w:i/>
                <w:sz w:val="16"/>
                <w:szCs w:val="16"/>
                <w:lang w:eastAsia="en-US"/>
              </w:rPr>
              <w:t>(εάν απαιτείται )</w:t>
            </w:r>
          </w:p>
        </w:tc>
        <w:tc>
          <w:tcPr>
            <w:tcW w:w="847" w:type="pct"/>
            <w:vAlign w:val="center"/>
          </w:tcPr>
          <w:p w14:paraId="1F0F088F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vAlign w:val="center"/>
          </w:tcPr>
          <w:p w14:paraId="1EC82B85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vAlign w:val="center"/>
          </w:tcPr>
          <w:p w14:paraId="003A516E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vAlign w:val="center"/>
          </w:tcPr>
          <w:p w14:paraId="5852A0B5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</w:tr>
      <w:tr w:rsidR="007A62DF" w:rsidRPr="00C84092" w14:paraId="4F71CFDB" w14:textId="77777777" w:rsidTr="003C7C4A">
        <w:trPr>
          <w:trHeight w:val="227"/>
        </w:trPr>
        <w:tc>
          <w:tcPr>
            <w:tcW w:w="1461" w:type="pct"/>
            <w:vAlign w:val="center"/>
          </w:tcPr>
          <w:p w14:paraId="216DB2F8" w14:textId="77777777" w:rsidR="007A62DF" w:rsidRPr="00C84092" w:rsidRDefault="007A62DF" w:rsidP="003C7C4A">
            <w:pPr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sz w:val="16"/>
                <w:szCs w:val="16"/>
                <w:lang w:eastAsia="en-US"/>
              </w:rPr>
              <w:t xml:space="preserve">Παρακολούθηση της Υλοποίησης και Ολοκλήρωσης του </w:t>
            </w:r>
            <w:r w:rsidR="00BA1CC9" w:rsidRPr="00C84092">
              <w:rPr>
                <w:rFonts w:asciiTheme="minorBidi" w:hAnsiTheme="minorBidi" w:cstheme="minorBidi"/>
                <w:sz w:val="16"/>
                <w:szCs w:val="16"/>
                <w:lang w:eastAsia="en-US"/>
              </w:rPr>
              <w:t>Έ</w:t>
            </w:r>
            <w:r w:rsidRPr="00C84092">
              <w:rPr>
                <w:rFonts w:asciiTheme="minorBidi" w:hAnsiTheme="minorBidi" w:cstheme="minorBidi"/>
                <w:sz w:val="16"/>
                <w:szCs w:val="16"/>
                <w:lang w:eastAsia="en-US"/>
              </w:rPr>
              <w:t>ργου</w:t>
            </w:r>
          </w:p>
        </w:tc>
        <w:tc>
          <w:tcPr>
            <w:tcW w:w="847" w:type="pct"/>
            <w:vAlign w:val="center"/>
          </w:tcPr>
          <w:p w14:paraId="08778CAB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vAlign w:val="center"/>
          </w:tcPr>
          <w:p w14:paraId="6D5C34EA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vAlign w:val="center"/>
          </w:tcPr>
          <w:p w14:paraId="0566E913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vAlign w:val="center"/>
          </w:tcPr>
          <w:p w14:paraId="58083F50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</w:tr>
      <w:tr w:rsidR="007A62DF" w:rsidRPr="00C84092" w14:paraId="5CBCCD0F" w14:textId="77777777" w:rsidTr="003C7C4A">
        <w:trPr>
          <w:trHeight w:val="227"/>
        </w:trPr>
        <w:tc>
          <w:tcPr>
            <w:tcW w:w="1461" w:type="pct"/>
            <w:vAlign w:val="center"/>
          </w:tcPr>
          <w:p w14:paraId="5C3FDEB2" w14:textId="77777777" w:rsidR="007A62DF" w:rsidRPr="00C84092" w:rsidRDefault="007A62DF" w:rsidP="003C7C4A">
            <w:pPr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sz w:val="16"/>
                <w:szCs w:val="16"/>
                <w:lang w:eastAsia="en-US"/>
              </w:rPr>
              <w:t>Οικονομική Διαχείριση</w:t>
            </w:r>
          </w:p>
        </w:tc>
        <w:tc>
          <w:tcPr>
            <w:tcW w:w="847" w:type="pct"/>
            <w:vAlign w:val="center"/>
          </w:tcPr>
          <w:p w14:paraId="194F4036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vAlign w:val="center"/>
          </w:tcPr>
          <w:p w14:paraId="105F2087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vAlign w:val="center"/>
          </w:tcPr>
          <w:p w14:paraId="2C6F8468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vAlign w:val="center"/>
          </w:tcPr>
          <w:p w14:paraId="4D374772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</w:tr>
      <w:tr w:rsidR="007A62DF" w:rsidRPr="00C84092" w14:paraId="4EB36F5D" w14:textId="77777777" w:rsidTr="003C7C4A">
        <w:trPr>
          <w:trHeight w:val="227"/>
        </w:trPr>
        <w:tc>
          <w:tcPr>
            <w:tcW w:w="1461" w:type="pct"/>
            <w:vAlign w:val="center"/>
          </w:tcPr>
          <w:p w14:paraId="5213A0D3" w14:textId="77777777" w:rsidR="007A62DF" w:rsidRPr="00C84092" w:rsidRDefault="007A62DF" w:rsidP="003C7C4A">
            <w:pPr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sz w:val="16"/>
                <w:szCs w:val="16"/>
                <w:lang w:eastAsia="en-US"/>
              </w:rPr>
              <w:t>Νομική Υποστήριξη (</w:t>
            </w:r>
            <w:r w:rsidRPr="00C84092">
              <w:rPr>
                <w:rFonts w:asciiTheme="minorBidi" w:hAnsiTheme="minorBidi" w:cstheme="minorBidi"/>
                <w:i/>
                <w:sz w:val="16"/>
                <w:szCs w:val="16"/>
                <w:lang w:eastAsia="en-US"/>
              </w:rPr>
              <w:t>προαιρετικά</w:t>
            </w:r>
            <w:r w:rsidRPr="00C84092">
              <w:rPr>
                <w:rFonts w:asciiTheme="minorBidi" w:hAnsiTheme="minorBidi" w:cstheme="minorBid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47" w:type="pct"/>
            <w:vAlign w:val="center"/>
          </w:tcPr>
          <w:p w14:paraId="560D9977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vAlign w:val="center"/>
          </w:tcPr>
          <w:p w14:paraId="62C549C3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vAlign w:val="center"/>
          </w:tcPr>
          <w:p w14:paraId="45ABAE62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vAlign w:val="center"/>
          </w:tcPr>
          <w:p w14:paraId="664DB8B2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</w:tr>
      <w:tr w:rsidR="007A62DF" w:rsidRPr="00C84092" w14:paraId="2C19C1D0" w14:textId="77777777" w:rsidTr="003C7C4A">
        <w:trPr>
          <w:trHeight w:val="227"/>
        </w:trPr>
        <w:tc>
          <w:tcPr>
            <w:tcW w:w="1461" w:type="pct"/>
            <w:vAlign w:val="center"/>
          </w:tcPr>
          <w:p w14:paraId="54C40F70" w14:textId="77777777" w:rsidR="007A62DF" w:rsidRPr="00C84092" w:rsidRDefault="007A62DF" w:rsidP="003C7C4A">
            <w:pPr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  <w:r w:rsidRPr="00C84092">
              <w:rPr>
                <w:rFonts w:asciiTheme="minorBidi" w:hAnsiTheme="minorBidi" w:cstheme="minorBidi"/>
                <w:sz w:val="16"/>
                <w:szCs w:val="16"/>
                <w:lang w:eastAsia="en-US"/>
              </w:rPr>
              <w:t>Λοιπά…….</w:t>
            </w:r>
          </w:p>
        </w:tc>
        <w:tc>
          <w:tcPr>
            <w:tcW w:w="847" w:type="pct"/>
            <w:vAlign w:val="center"/>
          </w:tcPr>
          <w:p w14:paraId="00910E90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vAlign w:val="center"/>
          </w:tcPr>
          <w:p w14:paraId="57E859BE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vAlign w:val="center"/>
          </w:tcPr>
          <w:p w14:paraId="07C7A70B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vAlign w:val="center"/>
          </w:tcPr>
          <w:p w14:paraId="116007D9" w14:textId="77777777" w:rsidR="007A62DF" w:rsidRPr="00C84092" w:rsidRDefault="007A62DF" w:rsidP="003C7C4A">
            <w:pPr>
              <w:spacing w:line="480" w:lineRule="auto"/>
              <w:jc w:val="center"/>
              <w:rPr>
                <w:rFonts w:asciiTheme="minorBidi" w:hAnsiTheme="minorBidi" w:cstheme="minorBidi"/>
                <w:sz w:val="16"/>
                <w:szCs w:val="16"/>
                <w:lang w:eastAsia="en-US"/>
              </w:rPr>
            </w:pPr>
          </w:p>
        </w:tc>
      </w:tr>
    </w:tbl>
    <w:p w14:paraId="732D01F4" w14:textId="77777777" w:rsidR="007A62DF" w:rsidRPr="00C84092" w:rsidRDefault="00BA1CC9" w:rsidP="007A62DF">
      <w:pPr>
        <w:numPr>
          <w:ilvl w:val="0"/>
          <w:numId w:val="39"/>
        </w:numPr>
        <w:spacing w:before="240" w:line="360" w:lineRule="auto"/>
        <w:ind w:left="788" w:hanging="357"/>
        <w:jc w:val="both"/>
        <w:rPr>
          <w:rFonts w:asciiTheme="minorBidi" w:hAnsiTheme="minorBidi" w:cstheme="minorBidi"/>
        </w:rPr>
      </w:pPr>
      <w:r w:rsidRPr="00C84092">
        <w:rPr>
          <w:rFonts w:asciiTheme="minorBidi" w:hAnsiTheme="minorBidi" w:cstheme="minorBidi"/>
        </w:rPr>
        <w:t xml:space="preserve">το σχήμα Διοίκησης του </w:t>
      </w:r>
      <w:r w:rsidR="007A62DF" w:rsidRPr="00C84092">
        <w:rPr>
          <w:rFonts w:asciiTheme="minorBidi" w:hAnsiTheme="minorBidi" w:cstheme="minorBidi"/>
        </w:rPr>
        <w:t xml:space="preserve">έργου </w:t>
      </w:r>
    </w:p>
    <w:p w14:paraId="20B0F317" w14:textId="77777777" w:rsidR="007A62DF" w:rsidRPr="00C84092" w:rsidRDefault="007A62DF" w:rsidP="007A62DF">
      <w:pPr>
        <w:numPr>
          <w:ilvl w:val="0"/>
          <w:numId w:val="39"/>
        </w:numPr>
        <w:spacing w:line="360" w:lineRule="auto"/>
        <w:jc w:val="both"/>
        <w:rPr>
          <w:rFonts w:asciiTheme="minorBidi" w:hAnsiTheme="minorBidi" w:cstheme="minorBidi"/>
        </w:rPr>
      </w:pPr>
      <w:r w:rsidRPr="00C84092">
        <w:rPr>
          <w:rFonts w:asciiTheme="minorBidi" w:hAnsiTheme="minorBidi" w:cstheme="minorBidi"/>
        </w:rPr>
        <w:t>ορισμός και σύντομο βι</w:t>
      </w:r>
      <w:r w:rsidR="00BA1CC9" w:rsidRPr="00C84092">
        <w:rPr>
          <w:rFonts w:asciiTheme="minorBidi" w:hAnsiTheme="minorBidi" w:cstheme="minorBidi"/>
        </w:rPr>
        <w:t>ογραφικό σημείωμα Υπευθύνου Έ</w:t>
      </w:r>
      <w:r w:rsidRPr="00C84092">
        <w:rPr>
          <w:rFonts w:asciiTheme="minorBidi" w:hAnsiTheme="minorBidi" w:cstheme="minorBidi"/>
        </w:rPr>
        <w:t xml:space="preserve">ργου </w:t>
      </w:r>
    </w:p>
    <w:p w14:paraId="3F6A802A" w14:textId="77777777" w:rsidR="007A62DF" w:rsidRPr="00C84092" w:rsidRDefault="007A62DF" w:rsidP="007A62DF">
      <w:pPr>
        <w:numPr>
          <w:ilvl w:val="0"/>
          <w:numId w:val="39"/>
        </w:numPr>
        <w:spacing w:line="360" w:lineRule="auto"/>
        <w:jc w:val="both"/>
        <w:rPr>
          <w:rFonts w:asciiTheme="minorBidi" w:hAnsiTheme="minorBidi" w:cstheme="minorBidi"/>
        </w:rPr>
      </w:pPr>
      <w:r w:rsidRPr="00C84092">
        <w:rPr>
          <w:rFonts w:asciiTheme="minorBidi" w:hAnsiTheme="minorBidi" w:cstheme="minorBidi"/>
        </w:rPr>
        <w:t xml:space="preserve">οι διαδικασίες επιλογής, συγκρότησης και λειτουργίας Ομάδας (-ων) Έργου </w:t>
      </w:r>
    </w:p>
    <w:p w14:paraId="73C397AF" w14:textId="77777777" w:rsidR="007A62DF" w:rsidRPr="00C84092" w:rsidRDefault="007A62DF" w:rsidP="007A62DF">
      <w:pPr>
        <w:numPr>
          <w:ilvl w:val="0"/>
          <w:numId w:val="39"/>
        </w:numPr>
        <w:spacing w:line="360" w:lineRule="auto"/>
        <w:jc w:val="both"/>
        <w:rPr>
          <w:rFonts w:asciiTheme="minorBidi" w:hAnsiTheme="minorBidi" w:cstheme="minorBidi"/>
        </w:rPr>
      </w:pPr>
      <w:r w:rsidRPr="00C84092">
        <w:rPr>
          <w:rFonts w:asciiTheme="minorBidi" w:hAnsiTheme="minorBidi" w:cstheme="minorBidi"/>
        </w:rPr>
        <w:lastRenderedPageBreak/>
        <w:t>οι διαδικασίες ανάθεσης προμηθειών και υπηρεσιών και τα όρια για τη σύναψη των δημοσίων συμβάσεων ]</w:t>
      </w:r>
    </w:p>
    <w:p w14:paraId="319EF8E8" w14:textId="7840B6EB" w:rsidR="007A62DF" w:rsidRDefault="00BA1CC9" w:rsidP="007A62DF">
      <w:pPr>
        <w:spacing w:line="360" w:lineRule="auto"/>
        <w:ind w:left="429"/>
        <w:jc w:val="both"/>
        <w:rPr>
          <w:rFonts w:asciiTheme="minorBidi" w:hAnsiTheme="minorBidi" w:cstheme="minorBidi"/>
        </w:rPr>
      </w:pPr>
      <w:r w:rsidRPr="00C84092">
        <w:rPr>
          <w:rFonts w:asciiTheme="minorBidi" w:hAnsiTheme="minorBidi" w:cstheme="minorBidi"/>
        </w:rPr>
        <w:t xml:space="preserve">Το απασχολούμενο στο </w:t>
      </w:r>
      <w:r w:rsidR="007A62DF" w:rsidRPr="00C84092">
        <w:rPr>
          <w:rFonts w:asciiTheme="minorBidi" w:hAnsiTheme="minorBidi" w:cstheme="minorBidi"/>
        </w:rPr>
        <w:t xml:space="preserve">έργο προσωπικό (τακτικό/υφιστάμενο και έκτακτο/νέο/εξωτερικοί συνεργάτες), οι ειδικότητες, τα καθήκοντα, το καθεστώς ανάθεσης/πρόσληψης, ο χρόνος απασχόλησης και το αντίστοιχο κόστος αποτυπώνονται στο  </w:t>
      </w:r>
      <w:r w:rsidR="007A62DF" w:rsidRPr="00C84092">
        <w:rPr>
          <w:rFonts w:asciiTheme="minorBidi" w:hAnsiTheme="minorBidi" w:cstheme="minorBidi"/>
          <w:b/>
        </w:rPr>
        <w:t>ΠΑΡΑΡΤΗΜΑ Β – ΠΙΝΑΚΕΣ Β.1</w:t>
      </w:r>
      <w:r w:rsidR="00F140D1">
        <w:rPr>
          <w:rFonts w:asciiTheme="minorBidi" w:hAnsiTheme="minorBidi" w:cstheme="minorBidi"/>
          <w:b/>
        </w:rPr>
        <w:t>.1</w:t>
      </w:r>
      <w:r w:rsidR="007A62DF" w:rsidRPr="00C84092">
        <w:rPr>
          <w:rFonts w:asciiTheme="minorBidi" w:hAnsiTheme="minorBidi" w:cstheme="minorBidi"/>
          <w:b/>
        </w:rPr>
        <w:t xml:space="preserve"> και Β.</w:t>
      </w:r>
      <w:r w:rsidR="00F140D1">
        <w:rPr>
          <w:rFonts w:asciiTheme="minorBidi" w:hAnsiTheme="minorBidi" w:cstheme="minorBidi"/>
          <w:b/>
        </w:rPr>
        <w:t>1.</w:t>
      </w:r>
      <w:r w:rsidR="007A62DF" w:rsidRPr="00C84092">
        <w:rPr>
          <w:rFonts w:asciiTheme="minorBidi" w:hAnsiTheme="minorBidi" w:cstheme="minorBidi"/>
          <w:b/>
        </w:rPr>
        <w:t>2</w:t>
      </w:r>
      <w:r w:rsidR="007A62DF" w:rsidRPr="00C84092">
        <w:rPr>
          <w:rFonts w:asciiTheme="minorBidi" w:hAnsiTheme="minorBidi" w:cstheme="minorBidi"/>
        </w:rPr>
        <w:t xml:space="preserve">  </w:t>
      </w:r>
    </w:p>
    <w:p w14:paraId="3AC95364" w14:textId="51900BE3" w:rsidR="00825053" w:rsidRPr="00C84092" w:rsidRDefault="00825053" w:rsidP="007A62DF">
      <w:pPr>
        <w:spacing w:line="360" w:lineRule="auto"/>
        <w:ind w:left="429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Η εκτέλεση του έργου έχει </w:t>
      </w:r>
      <w:r w:rsidR="00D51FB4">
        <w:rPr>
          <w:rFonts w:asciiTheme="minorBidi" w:hAnsiTheme="minorBidi" w:cstheme="minorBidi"/>
        </w:rPr>
        <w:t>ημερομηνία έναρξης την …. και ημερομηνία λήξης την ……</w:t>
      </w:r>
    </w:p>
    <w:p w14:paraId="3ABF9826" w14:textId="77777777" w:rsidR="007A62DF" w:rsidRPr="00C84092" w:rsidRDefault="007A62DF" w:rsidP="007A62DF">
      <w:pPr>
        <w:tabs>
          <w:tab w:val="left" w:pos="1560"/>
        </w:tabs>
        <w:spacing w:before="60" w:after="60" w:line="280" w:lineRule="atLeast"/>
        <w:jc w:val="both"/>
        <w:rPr>
          <w:rFonts w:asciiTheme="minorBidi" w:hAnsiTheme="minorBidi" w:cstheme="minorBidi"/>
        </w:rPr>
      </w:pPr>
    </w:p>
    <w:p w14:paraId="633CC8A9" w14:textId="0C74CCD2" w:rsidR="007A62DF" w:rsidRPr="00C84092" w:rsidRDefault="007A62DF" w:rsidP="007A62DF">
      <w:pPr>
        <w:tabs>
          <w:tab w:val="left" w:pos="1560"/>
        </w:tabs>
        <w:spacing w:before="60" w:after="60" w:line="280" w:lineRule="atLeast"/>
        <w:jc w:val="both"/>
        <w:rPr>
          <w:rFonts w:asciiTheme="minorBidi" w:hAnsiTheme="minorBidi" w:cstheme="minorBidi"/>
          <w:i/>
          <w:color w:val="FF0000"/>
        </w:rPr>
      </w:pPr>
      <w:r w:rsidRPr="00C84092">
        <w:rPr>
          <w:rFonts w:asciiTheme="minorBidi" w:hAnsiTheme="minorBidi" w:cstheme="minorBidi"/>
          <w:color w:val="FF0000"/>
        </w:rPr>
        <w:t>[</w:t>
      </w:r>
      <w:r w:rsidRPr="00C84092">
        <w:rPr>
          <w:rFonts w:asciiTheme="minorBidi" w:hAnsiTheme="minorBidi" w:cstheme="minorBidi"/>
          <w:i/>
          <w:color w:val="FF0000"/>
        </w:rPr>
        <w:t xml:space="preserve">Η </w:t>
      </w:r>
      <w:r w:rsidR="00726049">
        <w:rPr>
          <w:rFonts w:asciiTheme="minorBidi" w:hAnsiTheme="minorBidi" w:cstheme="minorBidi"/>
          <w:i/>
          <w:color w:val="FF0000"/>
        </w:rPr>
        <w:t>Υπηρεσία Διαχείρισης</w:t>
      </w:r>
      <w:r w:rsidRPr="00C84092">
        <w:rPr>
          <w:rFonts w:asciiTheme="minorBidi" w:hAnsiTheme="minorBidi" w:cstheme="minorBidi"/>
          <w:i/>
          <w:color w:val="FF0000"/>
        </w:rPr>
        <w:t xml:space="preserve"> δύναται να προσαρμόσει τους ΠΙΝΑΚΕΣ και τις σχετικές οδηγίες ανάλογα με το είδος των δράσεων και ενδεχομένως τη μορφή συνεργασίας μεταξύ των εταίρων, λαμβάνοντας υπόψη και τον Οδηγό Αξιολόγησης- ΠΑΡΑΡΤΗΜΑ Ι</w:t>
      </w:r>
      <w:r w:rsidRPr="00C84092">
        <w:rPr>
          <w:rFonts w:asciiTheme="minorBidi" w:hAnsiTheme="minorBidi" w:cstheme="minorBidi"/>
          <w:color w:val="FF0000"/>
        </w:rPr>
        <w:t xml:space="preserve">] </w:t>
      </w:r>
    </w:p>
    <w:p w14:paraId="2DEAF9F3" w14:textId="77777777" w:rsidR="007A62DF" w:rsidRPr="00C84092" w:rsidRDefault="007A62DF" w:rsidP="007A62DF">
      <w:pPr>
        <w:pStyle w:val="210"/>
        <w:keepNext/>
        <w:spacing w:line="240" w:lineRule="auto"/>
        <w:ind w:left="0"/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2A83B11A" w14:textId="77777777" w:rsidR="007A62DF" w:rsidRPr="00C84092" w:rsidRDefault="007A62DF" w:rsidP="007A62DF">
      <w:pPr>
        <w:tabs>
          <w:tab w:val="num" w:pos="0"/>
        </w:tabs>
        <w:spacing w:line="300" w:lineRule="atLeast"/>
        <w:jc w:val="center"/>
        <w:rPr>
          <w:rFonts w:asciiTheme="minorBidi" w:hAnsiTheme="minorBidi" w:cstheme="minorBidi"/>
        </w:rPr>
      </w:pPr>
      <w:r w:rsidRPr="00C84092">
        <w:rPr>
          <w:rFonts w:asciiTheme="minorBidi" w:hAnsiTheme="minorBidi" w:cstheme="minorBidi"/>
        </w:rPr>
        <w:t>Ο/Η &lt;ΝΟΜΙΜΟΣ ΕΚΠΡΟΣΩΠΟΣ ΔΙΚΑΙΟΥΧΟΥ&gt;</w:t>
      </w:r>
    </w:p>
    <w:p w14:paraId="192DF369" w14:textId="77777777" w:rsidR="007A62DF" w:rsidRPr="00C84092" w:rsidRDefault="007A62DF" w:rsidP="007A62DF">
      <w:pPr>
        <w:tabs>
          <w:tab w:val="num" w:pos="284"/>
        </w:tabs>
        <w:spacing w:line="300" w:lineRule="atLeast"/>
        <w:ind w:left="284" w:hanging="284"/>
        <w:jc w:val="center"/>
        <w:rPr>
          <w:rFonts w:asciiTheme="minorBidi" w:hAnsiTheme="minorBidi" w:cstheme="minorBidi"/>
          <w:b/>
        </w:rPr>
      </w:pPr>
    </w:p>
    <w:p w14:paraId="12DFC921" w14:textId="77777777" w:rsidR="007A62DF" w:rsidRPr="00C84092" w:rsidRDefault="007A62DF" w:rsidP="007A62DF">
      <w:pPr>
        <w:tabs>
          <w:tab w:val="num" w:pos="284"/>
        </w:tabs>
        <w:spacing w:line="300" w:lineRule="atLeast"/>
        <w:ind w:left="284" w:hanging="284"/>
        <w:jc w:val="center"/>
        <w:rPr>
          <w:rFonts w:asciiTheme="minorBidi" w:hAnsiTheme="minorBidi" w:cstheme="minorBidi"/>
          <w:b/>
        </w:rPr>
      </w:pPr>
    </w:p>
    <w:p w14:paraId="2E33C37E" w14:textId="77777777" w:rsidR="007A62DF" w:rsidRPr="00C84092" w:rsidRDefault="007A62DF" w:rsidP="007A62DF">
      <w:pPr>
        <w:jc w:val="both"/>
        <w:rPr>
          <w:rFonts w:asciiTheme="minorBidi" w:hAnsiTheme="minorBidi" w:cstheme="minorBidi"/>
          <w:lang w:eastAsia="en-US"/>
        </w:rPr>
      </w:pPr>
    </w:p>
    <w:p w14:paraId="12DF7DB6" w14:textId="77777777" w:rsidR="007A62DF" w:rsidRPr="00C84092" w:rsidRDefault="007A62DF" w:rsidP="007A62DF">
      <w:pPr>
        <w:jc w:val="both"/>
        <w:rPr>
          <w:rFonts w:asciiTheme="minorBidi" w:hAnsiTheme="minorBidi" w:cstheme="minorBidi"/>
          <w:lang w:eastAsia="en-US"/>
        </w:rPr>
      </w:pPr>
    </w:p>
    <w:p w14:paraId="22E666CA" w14:textId="77777777" w:rsidR="007A62DF" w:rsidRPr="00C84092" w:rsidRDefault="007A62DF" w:rsidP="007A62DF">
      <w:pPr>
        <w:tabs>
          <w:tab w:val="left" w:pos="969"/>
          <w:tab w:val="left" w:pos="1310"/>
        </w:tabs>
        <w:rPr>
          <w:rFonts w:asciiTheme="minorBidi" w:hAnsiTheme="minorBidi" w:cstheme="minorBidi"/>
          <w:b/>
          <w:bCs/>
          <w:u w:val="single"/>
        </w:rPr>
      </w:pPr>
    </w:p>
    <w:p w14:paraId="7C022BA5" w14:textId="77777777" w:rsidR="007A62DF" w:rsidRPr="00C84092" w:rsidRDefault="007A62DF" w:rsidP="007A62DF">
      <w:pPr>
        <w:tabs>
          <w:tab w:val="left" w:pos="969"/>
          <w:tab w:val="left" w:pos="1310"/>
        </w:tabs>
        <w:rPr>
          <w:rFonts w:asciiTheme="minorBidi" w:hAnsiTheme="minorBidi" w:cstheme="minorBidi"/>
          <w:b/>
          <w:bCs/>
          <w:u w:val="single"/>
        </w:rPr>
      </w:pPr>
      <w:r w:rsidRPr="00C84092">
        <w:rPr>
          <w:rFonts w:asciiTheme="minorBidi" w:hAnsiTheme="minorBidi" w:cstheme="minorBidi"/>
          <w:b/>
          <w:bCs/>
          <w:u w:val="single"/>
        </w:rPr>
        <w:t>ΣΥΝΗΜΜΕΝΑ</w:t>
      </w:r>
    </w:p>
    <w:p w14:paraId="7A515817" w14:textId="77777777" w:rsidR="007A62DF" w:rsidRPr="00C84092" w:rsidRDefault="007A62DF" w:rsidP="007A62DF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Theme="minorBidi" w:hAnsiTheme="minorBidi" w:cstheme="minorBidi"/>
          <w:bCs/>
          <w:sz w:val="20"/>
          <w:szCs w:val="20"/>
        </w:rPr>
      </w:pPr>
      <w:r w:rsidRPr="00C84092">
        <w:rPr>
          <w:rFonts w:asciiTheme="minorBidi" w:hAnsiTheme="minorBidi" w:cstheme="minorBidi"/>
          <w:bCs/>
          <w:sz w:val="20"/>
          <w:szCs w:val="20"/>
        </w:rPr>
        <w:t>Παράρτημα Α : ΧΡΟΝΟΔΙΑΓΡΑΜΜΑ ΥΛΟΠΟΙΗΣΗΣ</w:t>
      </w:r>
    </w:p>
    <w:p w14:paraId="1DAD7400" w14:textId="4EA2AC4D" w:rsidR="007A62DF" w:rsidRPr="00C84092" w:rsidRDefault="007A62DF" w:rsidP="007A62DF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Theme="minorBidi" w:hAnsiTheme="minorBidi" w:cstheme="minorBidi"/>
          <w:bCs/>
          <w:sz w:val="20"/>
          <w:szCs w:val="20"/>
        </w:rPr>
      </w:pPr>
      <w:r w:rsidRPr="00C84092">
        <w:rPr>
          <w:rFonts w:asciiTheme="minorBidi" w:hAnsiTheme="minorBidi" w:cstheme="minorBidi"/>
          <w:bCs/>
          <w:sz w:val="20"/>
          <w:szCs w:val="20"/>
        </w:rPr>
        <w:t xml:space="preserve">Παράρτημα Β : </w:t>
      </w:r>
      <w:r w:rsidR="002B50C9">
        <w:rPr>
          <w:rFonts w:asciiTheme="minorBidi" w:hAnsiTheme="minorBidi" w:cstheme="minorBidi"/>
          <w:bCs/>
          <w:sz w:val="20"/>
          <w:szCs w:val="20"/>
        </w:rPr>
        <w:t>Έντυπο Ανάλυσης Κόστους</w:t>
      </w:r>
    </w:p>
    <w:p w14:paraId="3D04C83F" w14:textId="2E74521E" w:rsidR="007A62DF" w:rsidRPr="002B50C9" w:rsidRDefault="002B50C9" w:rsidP="002B50C9">
      <w:pPr>
        <w:pStyle w:val="210"/>
        <w:keepNext/>
        <w:numPr>
          <w:ilvl w:val="0"/>
          <w:numId w:val="10"/>
        </w:numPr>
        <w:spacing w:line="240" w:lineRule="auto"/>
        <w:jc w:val="both"/>
        <w:rPr>
          <w:rFonts w:asciiTheme="minorBidi" w:hAnsiTheme="minorBidi" w:cstheme="minorBidi"/>
          <w:bCs/>
          <w:sz w:val="20"/>
          <w:szCs w:val="20"/>
        </w:rPr>
      </w:pPr>
      <w:r w:rsidRPr="002B50C9">
        <w:rPr>
          <w:rFonts w:asciiTheme="minorBidi" w:hAnsiTheme="minorBidi" w:cstheme="minorBidi"/>
          <w:bCs/>
          <w:sz w:val="20"/>
          <w:szCs w:val="20"/>
        </w:rPr>
        <w:t xml:space="preserve">Άλλα έγγραφα που είναι απαραίτητα </w:t>
      </w:r>
      <w:r>
        <w:rPr>
          <w:rFonts w:asciiTheme="minorBidi" w:hAnsiTheme="minorBidi" w:cstheme="minorBidi"/>
          <w:bCs/>
          <w:sz w:val="20"/>
          <w:szCs w:val="20"/>
        </w:rPr>
        <w:t xml:space="preserve">για την αξιολόγηση και την παρακολούθηση της υλοποίησης του </w:t>
      </w:r>
      <w:proofErr w:type="spellStart"/>
      <w:r>
        <w:rPr>
          <w:rFonts w:asciiTheme="minorBidi" w:hAnsiTheme="minorBidi" w:cstheme="minorBidi"/>
          <w:bCs/>
          <w:sz w:val="20"/>
          <w:szCs w:val="20"/>
        </w:rPr>
        <w:t>Υποέργου</w:t>
      </w:r>
      <w:proofErr w:type="spellEnd"/>
      <w:r>
        <w:rPr>
          <w:rFonts w:asciiTheme="minorBidi" w:hAnsiTheme="minorBidi" w:cstheme="minorBidi"/>
          <w:bCs/>
          <w:sz w:val="20"/>
          <w:szCs w:val="20"/>
        </w:rPr>
        <w:t xml:space="preserve"> </w:t>
      </w:r>
      <w:r w:rsidRPr="002B50C9">
        <w:rPr>
          <w:rFonts w:asciiTheme="minorBidi" w:hAnsiTheme="minorBidi" w:cstheme="minorBidi"/>
          <w:bCs/>
          <w:sz w:val="20"/>
          <w:szCs w:val="20"/>
        </w:rPr>
        <w:t>κατά την κρίση του Δικαιούχου</w:t>
      </w:r>
    </w:p>
    <w:p w14:paraId="7B82EBD4" w14:textId="77777777" w:rsidR="007702A8" w:rsidRPr="00C84092" w:rsidRDefault="007702A8" w:rsidP="00DA64F5">
      <w:pPr>
        <w:spacing w:after="120" w:line="264" w:lineRule="auto"/>
        <w:ind w:left="360"/>
        <w:jc w:val="both"/>
        <w:rPr>
          <w:rFonts w:asciiTheme="minorBidi" w:hAnsiTheme="minorBidi" w:cstheme="minorBidi"/>
          <w:lang w:eastAsia="en-US"/>
        </w:rPr>
      </w:pPr>
    </w:p>
    <w:p w14:paraId="689E2723" w14:textId="77777777" w:rsidR="00012B3C" w:rsidRPr="00C84092" w:rsidRDefault="00012B3C" w:rsidP="000F2101">
      <w:pPr>
        <w:spacing w:after="120" w:line="264" w:lineRule="auto"/>
        <w:ind w:left="360"/>
        <w:jc w:val="both"/>
        <w:rPr>
          <w:rFonts w:asciiTheme="minorBidi" w:hAnsiTheme="minorBidi" w:cstheme="minorBidi"/>
          <w:lang w:eastAsia="en-US"/>
        </w:rPr>
      </w:pPr>
    </w:p>
    <w:p w14:paraId="16506520" w14:textId="77777777" w:rsidR="00012B3C" w:rsidRPr="00C84092" w:rsidRDefault="00012B3C" w:rsidP="000F2101">
      <w:pPr>
        <w:spacing w:after="120" w:line="264" w:lineRule="auto"/>
        <w:ind w:left="360"/>
        <w:jc w:val="both"/>
        <w:rPr>
          <w:rFonts w:asciiTheme="minorBidi" w:hAnsiTheme="minorBidi" w:cstheme="minorBidi"/>
          <w:lang w:eastAsia="en-US"/>
        </w:rPr>
      </w:pPr>
    </w:p>
    <w:p w14:paraId="25443652" w14:textId="77777777" w:rsidR="00012B3C" w:rsidRPr="00C84092" w:rsidRDefault="00012B3C">
      <w:pPr>
        <w:spacing w:after="120" w:line="264" w:lineRule="auto"/>
        <w:ind w:left="360"/>
        <w:jc w:val="both"/>
        <w:rPr>
          <w:rFonts w:asciiTheme="minorBidi" w:hAnsiTheme="minorBidi" w:cstheme="minorBidi"/>
          <w:lang w:eastAsia="en-US"/>
        </w:rPr>
        <w:sectPr w:rsidR="00012B3C" w:rsidRPr="00C84092" w:rsidSect="00E10F35">
          <w:headerReference w:type="default" r:id="rId12"/>
          <w:footerReference w:type="even" r:id="rId13"/>
          <w:footerReference w:type="default" r:id="rId14"/>
          <w:pgSz w:w="11907" w:h="16840"/>
          <w:pgMar w:top="1247" w:right="1134" w:bottom="1418" w:left="1134" w:header="720" w:footer="323" w:gutter="0"/>
          <w:pgNumType w:start="1"/>
          <w:cols w:space="720"/>
        </w:sectPr>
        <w:pPrChange w:id="2" w:author="Κυριακίδου, Ευδοξία" w:date="2016-07-04T14:30:00Z">
          <w:pPr>
            <w:spacing w:after="120" w:line="264" w:lineRule="auto"/>
            <w:jc w:val="both"/>
          </w:pPr>
        </w:pPrChange>
      </w:pPr>
    </w:p>
    <w:p w14:paraId="44E4BC62" w14:textId="3D3530FB" w:rsidR="002B1357" w:rsidRPr="00C84092" w:rsidRDefault="00F14EC0" w:rsidP="002B1357">
      <w:pPr>
        <w:rPr>
          <w:rFonts w:asciiTheme="minorBidi" w:hAnsiTheme="minorBidi" w:cstheme="minorBidi"/>
          <w:b/>
        </w:rPr>
      </w:pPr>
      <w:r w:rsidRPr="00C84092">
        <w:rPr>
          <w:rFonts w:asciiTheme="minorBidi" w:hAnsiTheme="minorBidi" w:cstheme="minorBid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529CC0" wp14:editId="2918F32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389745" cy="255270"/>
                <wp:effectExtent l="5715" t="8890" r="5715" b="1206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974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431D9" w14:textId="77777777" w:rsidR="00AB3446" w:rsidRPr="00DB07EB" w:rsidRDefault="00AB3446" w:rsidP="00A73B48">
                            <w:pPr>
                              <w:shd w:val="clear" w:color="auto" w:fill="F3F3F3"/>
                              <w:rPr>
                                <w:rFonts w:ascii="Verdana" w:hAnsi="Verdana" w:cs="Tahoma"/>
                                <w:b/>
                              </w:rPr>
                            </w:pPr>
                            <w:r w:rsidRPr="00DB07EB">
                              <w:rPr>
                                <w:rFonts w:ascii="Verdana" w:hAnsi="Verdana" w:cs="Tahoma"/>
                                <w:b/>
                              </w:rPr>
                              <w:t xml:space="preserve">ΠΑΡΑΡΤΗΜΑ   </w:t>
                            </w:r>
                            <w:r>
                              <w:rPr>
                                <w:rFonts w:ascii="Verdana" w:hAnsi="Verdana" w:cs="Tahoma"/>
                                <w:b/>
                              </w:rPr>
                              <w:t>Α</w:t>
                            </w:r>
                            <w:r w:rsidRPr="00DB07EB">
                              <w:rPr>
                                <w:rFonts w:ascii="Verdana" w:hAnsi="Verdana" w:cs="Tahoma"/>
                                <w:b/>
                              </w:rPr>
                              <w:t xml:space="preserve"> :   </w:t>
                            </w:r>
                            <w:r>
                              <w:rPr>
                                <w:rFonts w:ascii="Verdana" w:hAnsi="Verdana" w:cs="Tahoma"/>
                                <w:b/>
                              </w:rPr>
                              <w:t>ΧΡΟΝΟΔΙΑΓΡΑΜΜΑ</w:t>
                            </w:r>
                            <w:r w:rsidRPr="00DB07EB">
                              <w:rPr>
                                <w:rFonts w:ascii="Verdana" w:hAnsi="Verdana" w:cs="Tahoma"/>
                                <w:b/>
                              </w:rPr>
                              <w:t xml:space="preserve"> ΕΡΓΟΥ </w:t>
                            </w:r>
                            <w:r w:rsidRPr="00DB07EB">
                              <w:rPr>
                                <w:rFonts w:ascii="Verdana" w:hAnsi="Verdana" w:cs="Tahoma"/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29CC0" id="Text Box 2" o:spid="_x0000_s1027" type="#_x0000_t202" style="position:absolute;margin-left:0;margin-top:0;width:739.35pt;height:2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">
                <v:textbox style="mso-fit-shape-to-text:t">
                  <w:txbxContent>
                    <w:p w14:paraId="364431D9" w14:textId="77777777" w:rsidR="00AB3446" w:rsidRPr="00DB07EB" w:rsidRDefault="00AB3446" w:rsidP="00A73B48">
                      <w:pPr>
                        <w:shd w:val="clear" w:color="auto" w:fill="F3F3F3"/>
                        <w:rPr>
                          <w:rFonts w:ascii="Verdana" w:hAnsi="Verdana" w:cs="Tahoma"/>
                          <w:b/>
                        </w:rPr>
                      </w:pPr>
                      <w:r w:rsidRPr="00DB07EB">
                        <w:rPr>
                          <w:rFonts w:ascii="Verdana" w:hAnsi="Verdana" w:cs="Tahoma"/>
                          <w:b/>
                        </w:rPr>
                        <w:t xml:space="preserve">ΠΑΡΑΡΤΗΜΑ   </w:t>
                      </w:r>
                      <w:r>
                        <w:rPr>
                          <w:rFonts w:ascii="Verdana" w:hAnsi="Verdana" w:cs="Tahoma"/>
                          <w:b/>
                        </w:rPr>
                        <w:t>Α</w:t>
                      </w:r>
                      <w:r w:rsidRPr="00DB07EB">
                        <w:rPr>
                          <w:rFonts w:ascii="Verdana" w:hAnsi="Verdana" w:cs="Tahoma"/>
                          <w:b/>
                        </w:rPr>
                        <w:t xml:space="preserve"> :   </w:t>
                      </w:r>
                      <w:r>
                        <w:rPr>
                          <w:rFonts w:ascii="Verdana" w:hAnsi="Verdana" w:cs="Tahoma"/>
                          <w:b/>
                        </w:rPr>
                        <w:t>ΧΡΟΝΟΔΙΑΓΡΑΜΜΑ</w:t>
                      </w:r>
                      <w:r w:rsidRPr="00DB07EB">
                        <w:rPr>
                          <w:rFonts w:ascii="Verdana" w:hAnsi="Verdana" w:cs="Tahoma"/>
                          <w:b/>
                        </w:rPr>
                        <w:t xml:space="preserve"> ΕΡΓΟΥ </w:t>
                      </w:r>
                      <w:r w:rsidRPr="00DB07EB">
                        <w:rPr>
                          <w:rFonts w:ascii="Verdana" w:hAnsi="Verdana" w:cs="Tahoma"/>
                          <w:b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0818" w:type="dxa"/>
        <w:tblInd w:w="1206" w:type="dxa"/>
        <w:tblLook w:val="0000" w:firstRow="0" w:lastRow="0" w:firstColumn="0" w:lastColumn="0" w:noHBand="0" w:noVBand="0"/>
      </w:tblPr>
      <w:tblGrid>
        <w:gridCol w:w="1490"/>
        <w:gridCol w:w="1020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8"/>
        <w:gridCol w:w="9"/>
      </w:tblGrid>
      <w:tr w:rsidR="002B50C9" w:rsidRPr="00F87003" w14:paraId="2BAB75FF" w14:textId="77777777" w:rsidTr="002B50C9">
        <w:trPr>
          <w:trHeight w:val="215"/>
        </w:trPr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37D667B6" w14:textId="77777777" w:rsidR="002B50C9" w:rsidRDefault="002B50C9" w:rsidP="00671798">
            <w:pPr>
              <w:jc w:val="center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</w:p>
          <w:p w14:paraId="161BD837" w14:textId="0BB84908" w:rsidR="002B50C9" w:rsidRPr="00F87003" w:rsidRDefault="002B50C9" w:rsidP="00671798">
            <w:pPr>
              <w:jc w:val="center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14:paraId="45427CF0" w14:textId="77777777" w:rsidR="002B50C9" w:rsidRPr="00F87003" w:rsidRDefault="002B50C9" w:rsidP="00671798">
            <w:pPr>
              <w:jc w:val="center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</w:p>
        </w:tc>
        <w:tc>
          <w:tcPr>
            <w:tcW w:w="8308" w:type="dxa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14:paraId="22BFDD8E" w14:textId="42922E33" w:rsidR="002B50C9" w:rsidRPr="00C00D11" w:rsidRDefault="002B50C9" w:rsidP="00671798">
            <w:pPr>
              <w:jc w:val="center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  <w:t>2025</w:t>
            </w:r>
          </w:p>
        </w:tc>
      </w:tr>
      <w:tr w:rsidR="002B50C9" w:rsidRPr="00C84092" w14:paraId="5BED2F75" w14:textId="77777777" w:rsidTr="002B50C9">
        <w:trPr>
          <w:gridAfter w:val="1"/>
          <w:wAfter w:w="9" w:type="dxa"/>
          <w:trHeight w:val="2389"/>
        </w:trPr>
        <w:tc>
          <w:tcPr>
            <w:tcW w:w="1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BDA8CD4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ΠΑΚΕΤΑ ΕΡΓΑΣΙΑΣ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bottom"/>
          </w:tcPr>
          <w:p w14:paraId="3A599A83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ΠΑΡΑΔΟΤΕΑ -ΠΡΟΪΟΝΤΑ - ΕΚΡΟΕΣ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14:paraId="1A896EA1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ΙΑΝΟΥΑΡΙΟΣ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14:paraId="2565E491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 xml:space="preserve">ΦΕΒΡΟΥΑΡΙΟΣ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14:paraId="50FE4C7E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ΜΑΡΤΙΟΣ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14:paraId="46C951FE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ΑΠΡΙΛΙΟΣ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14:paraId="345B5D68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ΜΑΙΟΣ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14:paraId="301B3A58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ΙΟΥΝΙΟΣ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14:paraId="1F9A1A76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ΙΟΥΛΙΟΣ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14:paraId="75F5E832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ΑΥΓΟΥΣΤΟΣ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14:paraId="75D9C35E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ΣΕΠΤΕΜΒΡΙΟΣ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14:paraId="3E28DB12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ΟΚΤΩΒΡΙΟΣ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14:paraId="406906FF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ΝΟΕΜΒΡΙΟΣ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bottom"/>
          </w:tcPr>
          <w:p w14:paraId="183E4D17" w14:textId="77777777" w:rsidR="002B50C9" w:rsidRPr="00C84092" w:rsidRDefault="002B50C9" w:rsidP="00DD2E2B">
            <w:pPr>
              <w:jc w:val="right"/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ΔΕΚΕΜΒΡΙΟΣ</w:t>
            </w:r>
          </w:p>
        </w:tc>
      </w:tr>
      <w:tr w:rsidR="002B50C9" w:rsidRPr="00C84092" w14:paraId="1E13BE09" w14:textId="77777777" w:rsidTr="002B50C9">
        <w:trPr>
          <w:gridAfter w:val="1"/>
          <w:wAfter w:w="9" w:type="dxa"/>
          <w:trHeight w:val="215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542744B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1744473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Π.1.1</w:t>
            </w:r>
          </w:p>
          <w:p w14:paraId="7472DC7F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81E37A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0BC87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D4E9A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D2F55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D8AFF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A3E8A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6E0F2B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8D90E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BF8C8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3CC86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A0F89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02F953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</w:tr>
      <w:tr w:rsidR="002B50C9" w:rsidRPr="00C84092" w14:paraId="33FF14A3" w14:textId="77777777" w:rsidTr="002B50C9">
        <w:trPr>
          <w:gridAfter w:val="1"/>
          <w:wAfter w:w="9" w:type="dxa"/>
          <w:trHeight w:val="215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66E27F2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AFF7675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Π.1.2</w:t>
            </w:r>
          </w:p>
          <w:p w14:paraId="357056F9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55AA9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3D4D1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84473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E6A042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ECB75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02C49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FABC3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CD1701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85FEC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4C36A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99BD0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EB6063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</w:tr>
      <w:tr w:rsidR="002B50C9" w:rsidRPr="00C84092" w14:paraId="5D8991F0" w14:textId="77777777" w:rsidTr="002B50C9">
        <w:trPr>
          <w:gridAfter w:val="1"/>
          <w:wAfter w:w="9" w:type="dxa"/>
          <w:trHeight w:val="215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BC78369" w14:textId="585AAE85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  <w:r>
              <w:rPr>
                <w:rFonts w:asciiTheme="minorBidi" w:hAnsiTheme="minorBidi" w:cstheme="minorBidi"/>
                <w:sz w:val="12"/>
                <w:szCs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00936F4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  <w:p w14:paraId="4C8DE005" w14:textId="47E8FF4B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  <w:r>
              <w:rPr>
                <w:rFonts w:asciiTheme="minorBidi" w:hAnsiTheme="minorBidi" w:cstheme="minorBidi"/>
                <w:sz w:val="12"/>
                <w:szCs w:val="12"/>
              </w:rPr>
              <w:t>Π.2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7EE30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9A77D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B5096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4F4CCE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24B29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A32F2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13998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B413B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23313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CE340D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F8987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63BB95C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</w:tr>
      <w:tr w:rsidR="002B50C9" w:rsidRPr="00C84092" w14:paraId="29FB21EE" w14:textId="77777777" w:rsidTr="002B50C9">
        <w:trPr>
          <w:gridAfter w:val="1"/>
          <w:wAfter w:w="9" w:type="dxa"/>
          <w:trHeight w:val="215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1B083E0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BBFDA20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  <w:p w14:paraId="3A1FEED8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1AB08D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41A7D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9249F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EC14D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A8322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05993A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412CC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1F5F2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53CF4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00FAB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5E158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8A2DF17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</w:tr>
      <w:tr w:rsidR="002B50C9" w:rsidRPr="00C84092" w14:paraId="3E485386" w14:textId="77777777" w:rsidTr="002B50C9">
        <w:trPr>
          <w:gridAfter w:val="1"/>
          <w:wAfter w:w="9" w:type="dxa"/>
          <w:trHeight w:val="215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2516248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7342E30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  <w:p w14:paraId="17DCAC99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6362A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88ECC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B0206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4978D2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CE58E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EF6D8D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A8275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B79E0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FF6921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10043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23EC0D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235CCD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</w:tr>
      <w:tr w:rsidR="002B50C9" w:rsidRPr="00C84092" w14:paraId="471C5A70" w14:textId="77777777" w:rsidTr="002B50C9">
        <w:trPr>
          <w:gridAfter w:val="1"/>
          <w:wAfter w:w="9" w:type="dxa"/>
          <w:trHeight w:val="215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B90DA6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4D8E92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  <w:p w14:paraId="676334DA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F89C7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5776C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36C29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93988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11209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DD862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2FDC5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E440F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5D6F5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430E0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3B9DE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AAE7835" w14:textId="77777777" w:rsidR="002B50C9" w:rsidRPr="00C84092" w:rsidRDefault="002B50C9" w:rsidP="00DD2E2B">
            <w:pPr>
              <w:rPr>
                <w:rFonts w:asciiTheme="minorBidi" w:hAnsiTheme="minorBidi" w:cstheme="minorBidi"/>
                <w:sz w:val="12"/>
                <w:szCs w:val="12"/>
              </w:rPr>
            </w:pPr>
            <w:r w:rsidRPr="00C84092">
              <w:rPr>
                <w:rFonts w:asciiTheme="minorBidi" w:hAnsiTheme="minorBidi" w:cstheme="minorBidi"/>
                <w:sz w:val="12"/>
                <w:szCs w:val="12"/>
              </w:rPr>
              <w:t> </w:t>
            </w:r>
          </w:p>
        </w:tc>
      </w:tr>
    </w:tbl>
    <w:p w14:paraId="3A38B798" w14:textId="57F4BB24" w:rsidR="00327898" w:rsidRDefault="00327898" w:rsidP="002B1357">
      <w:pPr>
        <w:rPr>
          <w:rFonts w:asciiTheme="minorBidi" w:hAnsiTheme="minorBidi" w:cstheme="minorBidi"/>
          <w:b/>
        </w:rPr>
      </w:pPr>
    </w:p>
    <w:p w14:paraId="62BC3A34" w14:textId="77777777" w:rsidR="00327898" w:rsidRDefault="00327898">
      <w:pPr>
        <w:rPr>
          <w:rFonts w:asciiTheme="minorBidi" w:hAnsiTheme="minorBidi" w:cstheme="minorBidi"/>
          <w:b/>
        </w:rPr>
      </w:pPr>
      <w:r>
        <w:rPr>
          <w:rFonts w:asciiTheme="minorBidi" w:hAnsiTheme="minorBidi" w:cstheme="minorBidi"/>
          <w:b/>
        </w:rPr>
        <w:br w:type="page"/>
      </w:r>
    </w:p>
    <w:p w14:paraId="72D10689" w14:textId="77777777" w:rsidR="001A1D39" w:rsidRPr="00327898" w:rsidRDefault="001A1D39" w:rsidP="002B1357">
      <w:pPr>
        <w:rPr>
          <w:rFonts w:asciiTheme="minorBidi" w:hAnsiTheme="minorBidi" w:cstheme="minorBidi"/>
          <w:b/>
          <w:lang w:val="en-US"/>
        </w:rPr>
      </w:pPr>
    </w:p>
    <w:p w14:paraId="53BD56BD" w14:textId="7FC0CBBA" w:rsidR="00DD2E2B" w:rsidRPr="00C84092" w:rsidRDefault="00F14EC0" w:rsidP="002B1357">
      <w:pPr>
        <w:rPr>
          <w:rFonts w:asciiTheme="minorBidi" w:hAnsiTheme="minorBidi" w:cstheme="minorBidi"/>
          <w:b/>
        </w:rPr>
      </w:pPr>
      <w:r w:rsidRPr="00C84092">
        <w:rPr>
          <w:rFonts w:asciiTheme="minorBidi" w:hAnsiTheme="minorBidi" w:cstheme="minorBidi"/>
          <w:b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D544226" wp14:editId="408317D5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9389745" cy="255270"/>
                <wp:effectExtent l="5715" t="8890" r="5715" b="12065"/>
                <wp:wrapSquare wrapText="bothSides"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974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8EC8D" w14:textId="77777777" w:rsidR="00AB3446" w:rsidRPr="00DB07EB" w:rsidRDefault="00AB3446" w:rsidP="00DD2E2B">
                            <w:pPr>
                              <w:shd w:val="clear" w:color="auto" w:fill="F3F3F3"/>
                              <w:rPr>
                                <w:rFonts w:ascii="Verdana" w:hAnsi="Verdana" w:cs="Tahoma"/>
                                <w:b/>
                              </w:rPr>
                            </w:pPr>
                            <w:r w:rsidRPr="00DB07EB">
                              <w:rPr>
                                <w:rFonts w:ascii="Verdana" w:hAnsi="Verdana" w:cs="Tahoma"/>
                                <w:b/>
                              </w:rPr>
                              <w:t xml:space="preserve">ΠΑΡΑΡΤΗΜΑ   Β :   ΠΡΟΫΠΟΛΟΓΙΣΜΟΣ - ΟΜΑΔΑ ΕΡΓΟΥ </w:t>
                            </w:r>
                            <w:r w:rsidRPr="00DB07EB">
                              <w:rPr>
                                <w:rFonts w:ascii="Verdana" w:hAnsi="Verdana" w:cs="Tahoma"/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44226" id="Text Box 10" o:spid="_x0000_s1028" type="#_x0000_t202" style="position:absolute;margin-left:12pt;margin-top:12pt;width:739.35pt;height:20.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">
                <v:textbox style="mso-fit-shape-to-text:t">
                  <w:txbxContent>
                    <w:p w14:paraId="3A38EC8D" w14:textId="77777777" w:rsidR="00AB3446" w:rsidRPr="00DB07EB" w:rsidRDefault="00AB3446" w:rsidP="00DD2E2B">
                      <w:pPr>
                        <w:shd w:val="clear" w:color="auto" w:fill="F3F3F3"/>
                        <w:rPr>
                          <w:rFonts w:ascii="Verdana" w:hAnsi="Verdana" w:cs="Tahoma"/>
                          <w:b/>
                        </w:rPr>
                      </w:pPr>
                      <w:r w:rsidRPr="00DB07EB">
                        <w:rPr>
                          <w:rFonts w:ascii="Verdana" w:hAnsi="Verdana" w:cs="Tahoma"/>
                          <w:b/>
                        </w:rPr>
                        <w:t xml:space="preserve">ΠΑΡΑΡΤΗΜΑ   Β :   ΠΡΟΫΠΟΛΟΓΙΣΜΟΣ - ΟΜΑΔΑ ΕΡΓΟΥ </w:t>
                      </w:r>
                      <w:r w:rsidRPr="00DB07EB">
                        <w:rPr>
                          <w:rFonts w:ascii="Verdana" w:hAnsi="Verdana" w:cs="Tahoma"/>
                          <w:b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B56D0D" w14:textId="77777777" w:rsidR="002B1357" w:rsidRPr="00C84092" w:rsidRDefault="002B1357" w:rsidP="002B1357">
      <w:pPr>
        <w:rPr>
          <w:rFonts w:asciiTheme="minorBidi" w:hAnsiTheme="minorBidi" w:cstheme="minorBidi"/>
          <w:b/>
        </w:rPr>
      </w:pPr>
      <w:r w:rsidRPr="00C84092">
        <w:rPr>
          <w:rFonts w:asciiTheme="minorBidi" w:hAnsiTheme="minorBidi" w:cstheme="minorBidi"/>
          <w:b/>
        </w:rPr>
        <w:t>Πίνακας Β  Σύνολο Προϋπολογισμού</w:t>
      </w:r>
    </w:p>
    <w:p w14:paraId="48253DC6" w14:textId="77777777" w:rsidR="00BA3049" w:rsidRPr="00C84092" w:rsidRDefault="00BA3049">
      <w:pPr>
        <w:rPr>
          <w:rFonts w:asciiTheme="minorBidi" w:hAnsiTheme="minorBidi" w:cstheme="minorBidi"/>
        </w:rPr>
      </w:pPr>
    </w:p>
    <w:tbl>
      <w:tblPr>
        <w:tblW w:w="14469" w:type="dxa"/>
        <w:jc w:val="center"/>
        <w:tblLook w:val="04A0" w:firstRow="1" w:lastRow="0" w:firstColumn="1" w:lastColumn="0" w:noHBand="0" w:noVBand="1"/>
      </w:tblPr>
      <w:tblGrid>
        <w:gridCol w:w="1177"/>
        <w:gridCol w:w="1651"/>
        <w:gridCol w:w="1294"/>
        <w:gridCol w:w="1843"/>
        <w:gridCol w:w="1213"/>
        <w:gridCol w:w="1672"/>
        <w:gridCol w:w="1460"/>
        <w:gridCol w:w="1360"/>
        <w:gridCol w:w="1282"/>
        <w:gridCol w:w="1517"/>
      </w:tblGrid>
      <w:tr w:rsidR="00BD6D5F" w:rsidRPr="00E3465B" w14:paraId="1E0C6443" w14:textId="77777777" w:rsidTr="00D16D7B">
        <w:trPr>
          <w:trHeight w:val="435"/>
          <w:jc w:val="center"/>
        </w:trPr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C91BEE" w14:textId="77777777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346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ΠΑΚΕΤΑ ΕΡΓΑΣΙΑΣ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4163F0" w14:textId="77777777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346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ΠΑΡΑΔΟΤΕΑ -ΠΡΟΪΟΝΤΑ - ΕΚΡΟΕΣ</w:t>
            </w:r>
          </w:p>
        </w:tc>
        <w:tc>
          <w:tcPr>
            <w:tcW w:w="60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EA3A5EF" w14:textId="52EAC3AE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Β.1 </w:t>
            </w:r>
            <w:r w:rsidRPr="00E346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Άμεσες δαπάνες προσωπικού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21A10E" w14:textId="3B332C74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Β</w:t>
            </w:r>
            <w:r w:rsidRPr="00E3465B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E3465B">
              <w:rPr>
                <w:rFonts w:ascii="Tahoma" w:hAnsi="Tahoma" w:cs="Tahoma"/>
                <w:color w:val="000000"/>
                <w:sz w:val="18"/>
                <w:szCs w:val="18"/>
              </w:rPr>
              <w:t>. Αναλώσιμα, προμήθειες και γενικές υπηρεσίες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C911E" w14:textId="13C4A81F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Β.3</w:t>
            </w:r>
            <w:r w:rsidRPr="00E3465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Λοιπές δαπάνες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336C73" w14:textId="5BAD44DD" w:rsidR="00BD6D5F" w:rsidRPr="00BD6D5F" w:rsidRDefault="00BD6D5F" w:rsidP="00BD6D5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D6D5F">
              <w:rPr>
                <w:rFonts w:ascii="Tahoma" w:hAnsi="Tahoma" w:cs="Tahoma"/>
                <w:color w:val="000000"/>
                <w:sz w:val="18"/>
                <w:szCs w:val="18"/>
              </w:rPr>
              <w:t>Β.4 Έμμεσες Δαπάνες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C80FA1" w14:textId="12DA9FDC" w:rsidR="00BD6D5F" w:rsidRPr="00E3465B" w:rsidRDefault="00BD6D5F" w:rsidP="00BD6D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E3465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ΣΥΝΟΛΟ</w:t>
            </w:r>
          </w:p>
        </w:tc>
      </w:tr>
      <w:tr w:rsidR="00BD6D5F" w:rsidRPr="00E3465B" w14:paraId="7A65C8B6" w14:textId="77777777" w:rsidTr="00D16D7B">
        <w:trPr>
          <w:trHeight w:val="315"/>
          <w:jc w:val="center"/>
        </w:trPr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F30D6" w14:textId="7777777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15B0F" w14:textId="7777777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EFF15B5" w14:textId="77777777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3465B">
              <w:rPr>
                <w:rFonts w:ascii="Tahoma" w:hAnsi="Tahoma" w:cs="Tahoma"/>
                <w:color w:val="000000"/>
                <w:sz w:val="18"/>
                <w:szCs w:val="18"/>
              </w:rPr>
              <w:t>Τακτικό Προσωπικό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AF090A1" w14:textId="77777777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3465B">
              <w:rPr>
                <w:rFonts w:ascii="Tahoma" w:hAnsi="Tahoma" w:cs="Tahoma"/>
                <w:color w:val="000000"/>
                <w:sz w:val="18"/>
                <w:szCs w:val="18"/>
              </w:rPr>
              <w:t>Έκτακτο Προσωπικό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93C17" w14:textId="7777777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322C2" w14:textId="7777777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AC7CD" w14:textId="77777777" w:rsidR="00BD6D5F" w:rsidRPr="00E3465B" w:rsidRDefault="00BD6D5F" w:rsidP="00830038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9559A" w14:textId="17D45417" w:rsidR="00BD6D5F" w:rsidRPr="00E3465B" w:rsidRDefault="00BD6D5F" w:rsidP="00830038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D6D5F" w:rsidRPr="00E3465B" w14:paraId="6868312F" w14:textId="77777777" w:rsidTr="00D16D7B">
        <w:trPr>
          <w:trHeight w:val="765"/>
          <w:jc w:val="center"/>
        </w:trPr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1F12B" w14:textId="7777777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DCC9F" w14:textId="7777777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143FCCFA" w14:textId="77777777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346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Απασχόληση Προσωπικού (ΑΜ)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6EA744CC" w14:textId="77777777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346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Κόστος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20725DF" w14:textId="77777777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346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Απασχόληση Προσωπικού (ΑΜ)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74494E3" w14:textId="77777777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346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Κόστος 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076C5" w14:textId="7777777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94726" w14:textId="7777777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9A61" w14:textId="77777777" w:rsidR="00BD6D5F" w:rsidRPr="00E3465B" w:rsidRDefault="00BD6D5F" w:rsidP="00830038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3FB8" w14:textId="7DBFEE51" w:rsidR="00BD6D5F" w:rsidRPr="00E3465B" w:rsidRDefault="00BD6D5F" w:rsidP="00830038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D6D5F" w:rsidRPr="00E3465B" w14:paraId="54F4DC9B" w14:textId="77777777" w:rsidTr="00D16D7B">
        <w:trPr>
          <w:trHeight w:val="555"/>
          <w:jc w:val="center"/>
        </w:trPr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3D2E3" w14:textId="77777777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346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ΠΕ 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DF6C6" w14:textId="6598279E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0FF7F" w14:textId="0F5B55F3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66CC7" w14:textId="4314C877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7C645" w14:textId="2C9DF6E0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DF7F9" w14:textId="7BE8CA18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9F1823" w14:textId="2EEAAC82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DBE92" w14:textId="4E124B97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10C10" w14:textId="77777777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C84D" w14:textId="2EFD45F1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D6D5F" w:rsidRPr="00E3465B" w14:paraId="00AAE977" w14:textId="77777777" w:rsidTr="00D16D7B">
        <w:trPr>
          <w:trHeight w:val="555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00DB5" w14:textId="7777777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ACC11" w14:textId="1934B589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396EB" w14:textId="5161BE09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1A132" w14:textId="409FE6B0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1BD41" w14:textId="2B1ADD13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62207" w14:textId="21C203DC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6B46851" w14:textId="69594BE8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2DC59" w14:textId="2E21FFA6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C3C09" w14:textId="77777777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EB9F" w14:textId="1CE88FAA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D6D5F" w:rsidRPr="00E3465B" w14:paraId="1D14234F" w14:textId="77777777" w:rsidTr="00D16D7B">
        <w:trPr>
          <w:trHeight w:val="555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B3546" w14:textId="7777777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79D5E" w14:textId="16251A25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CE368" w14:textId="582629BA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CF8D5" w14:textId="6E8AA699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2B401" w14:textId="0FEC1267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08625" w14:textId="0F3C1B32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42715FB" w14:textId="216DE021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2FE2C" w14:textId="5CCF8D55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59D6C" w14:textId="77777777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BC77" w14:textId="3BF7DF7D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D6D5F" w:rsidRPr="00E3465B" w14:paraId="6C8D0F84" w14:textId="77777777" w:rsidTr="00D16D7B">
        <w:trPr>
          <w:trHeight w:val="555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B4DC4" w14:textId="7777777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3174A" w14:textId="2868BAF6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16FD7" w14:textId="46BA21F0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C4B8B" w14:textId="3419395B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AF56E" w14:textId="1D467C3F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63FF3" w14:textId="7866DD58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5F00F97" w14:textId="6201C170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2E42E" w14:textId="7DAFF2C7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AE194" w14:textId="77777777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87C3" w14:textId="1CB4F800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D6D5F" w:rsidRPr="00E3465B" w14:paraId="50255522" w14:textId="77777777" w:rsidTr="00D16D7B">
        <w:trPr>
          <w:trHeight w:val="555"/>
          <w:jc w:val="center"/>
        </w:trPr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92652" w14:textId="48C1B3C3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346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ΠΕ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0233B" w14:textId="54D927B6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4699F" w14:textId="71915EA6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4D4C5" w14:textId="28C6E6CF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38BDE" w14:textId="279F63DD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998B2" w14:textId="045763E1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7239E5B" w14:textId="58DF29E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F0404" w14:textId="4CE06DC0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16769" w14:textId="77777777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EA11" w14:textId="01CCD2D8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D6D5F" w:rsidRPr="00E3465B" w14:paraId="1063D09E" w14:textId="77777777" w:rsidTr="00D16D7B">
        <w:trPr>
          <w:trHeight w:val="555"/>
          <w:jc w:val="center"/>
        </w:trPr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FD3B7" w14:textId="77777777" w:rsidR="00BD6D5F" w:rsidRPr="00E3465B" w:rsidRDefault="00BD6D5F" w:rsidP="0083003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A9EF92" w14:textId="29D561BC" w:rsidR="00BD6D5F" w:rsidRPr="00E3465B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87095" w14:textId="762FE12B" w:rsidR="00BD6D5F" w:rsidRPr="000C284C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3D4FA" w14:textId="4ACEAF82" w:rsidR="00BD6D5F" w:rsidRPr="00136D20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E6B49" w14:textId="1C0A1B86" w:rsidR="00BD6D5F" w:rsidRPr="000A1EB0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6C215" w14:textId="551B86AA" w:rsidR="00BD6D5F" w:rsidRPr="000C284C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920957D" w14:textId="093BC5AF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3D1F8" w14:textId="362A20DE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AC829" w14:textId="77777777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1725" w14:textId="7BA8F0CC" w:rsidR="00BD6D5F" w:rsidRPr="00E3465B" w:rsidRDefault="00BD6D5F" w:rsidP="0083003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D6D5F" w:rsidRPr="00E3465B" w14:paraId="0B9EFD46" w14:textId="77777777" w:rsidTr="00D16D7B">
        <w:trPr>
          <w:trHeight w:val="555"/>
          <w:jc w:val="center"/>
        </w:trPr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6FFB5" w14:textId="77777777" w:rsidR="00BD6D5F" w:rsidRPr="00E3465B" w:rsidRDefault="00BD6D5F" w:rsidP="00830038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E3465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ΣΥΝΟΛΑ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CB971" w14:textId="1B6C4C14" w:rsidR="00BD6D5F" w:rsidRPr="001F2471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2F31A" w14:textId="11B3024F" w:rsidR="00BD6D5F" w:rsidRPr="00E3465B" w:rsidRDefault="00BD6D5F" w:rsidP="0083003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4F820" w14:textId="0488DDD6" w:rsidR="00BD6D5F" w:rsidRPr="000C284C" w:rsidRDefault="00BD6D5F" w:rsidP="0083003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FA8A2" w14:textId="012F096A" w:rsidR="00BD6D5F" w:rsidRPr="00E3465B" w:rsidRDefault="00BD6D5F" w:rsidP="0083003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533DB" w14:textId="7505F904" w:rsidR="00BD6D5F" w:rsidRPr="00E3465B" w:rsidRDefault="00BD6D5F" w:rsidP="00830038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32CB5" w14:textId="5827416E" w:rsidR="00BD6D5F" w:rsidRPr="00E3465B" w:rsidRDefault="00BD6D5F" w:rsidP="00830038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35107" w14:textId="77777777" w:rsidR="00BD6D5F" w:rsidRPr="00E3465B" w:rsidRDefault="00BD6D5F" w:rsidP="00830038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CE8F" w14:textId="534D7EB9" w:rsidR="00BD6D5F" w:rsidRPr="00E3465B" w:rsidRDefault="00BD6D5F" w:rsidP="00830038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ED88B2F" w14:textId="19D98B50" w:rsidR="007702A8" w:rsidRPr="00C84092" w:rsidRDefault="002B1357" w:rsidP="007702A8">
      <w:pPr>
        <w:rPr>
          <w:rFonts w:asciiTheme="minorBidi" w:hAnsiTheme="minorBidi" w:cstheme="minorBidi"/>
          <w:b/>
          <w:bCs/>
        </w:rPr>
      </w:pPr>
      <w:r w:rsidRPr="00C84092">
        <w:rPr>
          <w:rFonts w:asciiTheme="minorBidi" w:hAnsiTheme="minorBidi" w:cstheme="minorBidi"/>
          <w:b/>
          <w:bCs/>
        </w:rPr>
        <w:br w:type="page"/>
      </w:r>
      <w:r w:rsidR="007702A8" w:rsidRPr="00C84092">
        <w:rPr>
          <w:rFonts w:asciiTheme="minorBidi" w:hAnsiTheme="minorBidi" w:cstheme="minorBidi"/>
          <w:b/>
          <w:bCs/>
        </w:rPr>
        <w:lastRenderedPageBreak/>
        <w:t xml:space="preserve">Πίνακας </w:t>
      </w:r>
      <w:r w:rsidR="0031004C" w:rsidRPr="00C84092">
        <w:rPr>
          <w:rFonts w:asciiTheme="minorBidi" w:hAnsiTheme="minorBidi" w:cstheme="minorBidi"/>
          <w:b/>
          <w:bCs/>
        </w:rPr>
        <w:t>Β.1</w:t>
      </w:r>
      <w:r w:rsidR="00F62EE5" w:rsidRPr="00C84092">
        <w:rPr>
          <w:rFonts w:asciiTheme="minorBidi" w:hAnsiTheme="minorBidi" w:cstheme="minorBidi"/>
          <w:b/>
          <w:bCs/>
        </w:rPr>
        <w:t>.1</w:t>
      </w:r>
      <w:r w:rsidR="007702A8" w:rsidRPr="00C84092">
        <w:rPr>
          <w:rFonts w:asciiTheme="minorBidi" w:hAnsiTheme="minorBidi" w:cstheme="minorBidi"/>
          <w:b/>
          <w:bCs/>
        </w:rPr>
        <w:t xml:space="preserve">  Ομάδας Έργου – </w:t>
      </w:r>
      <w:r w:rsidR="004211CB" w:rsidRPr="00C84092">
        <w:rPr>
          <w:rFonts w:asciiTheme="minorBidi" w:hAnsiTheme="minorBidi" w:cstheme="minorBidi"/>
          <w:b/>
          <w:bCs/>
        </w:rPr>
        <w:t xml:space="preserve">Τακτικό </w:t>
      </w:r>
      <w:r w:rsidR="00417F50" w:rsidRPr="00C84092">
        <w:rPr>
          <w:rFonts w:asciiTheme="minorBidi" w:hAnsiTheme="minorBidi" w:cstheme="minorBidi"/>
          <w:b/>
          <w:bCs/>
        </w:rPr>
        <w:t>(</w:t>
      </w:r>
      <w:r w:rsidR="004211CB" w:rsidRPr="00C84092">
        <w:rPr>
          <w:rFonts w:asciiTheme="minorBidi" w:hAnsiTheme="minorBidi" w:cstheme="minorBidi"/>
          <w:b/>
          <w:bCs/>
        </w:rPr>
        <w:t>Υφιστάμενο</w:t>
      </w:r>
      <w:r w:rsidR="00417F50" w:rsidRPr="00C84092">
        <w:rPr>
          <w:rFonts w:asciiTheme="minorBidi" w:hAnsiTheme="minorBidi" w:cstheme="minorBidi"/>
          <w:b/>
          <w:bCs/>
        </w:rPr>
        <w:t>)</w:t>
      </w:r>
      <w:r w:rsidR="007702A8" w:rsidRPr="00C84092">
        <w:rPr>
          <w:rFonts w:asciiTheme="minorBidi" w:hAnsiTheme="minorBidi" w:cstheme="minorBidi"/>
          <w:b/>
          <w:bCs/>
        </w:rPr>
        <w:t xml:space="preserve"> Προσωπικό </w:t>
      </w:r>
      <w:r w:rsidR="008955DE">
        <w:rPr>
          <w:rFonts w:asciiTheme="minorBidi" w:hAnsiTheme="minorBidi" w:cstheme="minorBidi"/>
          <w:b/>
          <w:bCs/>
        </w:rPr>
        <w:t>*</w:t>
      </w:r>
      <w:r w:rsidR="0031004C" w:rsidRPr="00C84092">
        <w:rPr>
          <w:rFonts w:asciiTheme="minorBidi" w:hAnsiTheme="minorBidi" w:cstheme="minorBidi"/>
          <w:b/>
          <w:bCs/>
        </w:rPr>
        <w:t xml:space="preserve"> </w:t>
      </w:r>
    </w:p>
    <w:p w14:paraId="34606244" w14:textId="77777777" w:rsidR="003F5EE2" w:rsidRPr="00C84092" w:rsidRDefault="003F5EE2" w:rsidP="007702A8">
      <w:pPr>
        <w:rPr>
          <w:rFonts w:asciiTheme="minorBidi" w:hAnsiTheme="minorBidi" w:cstheme="minorBidi"/>
          <w:b/>
          <w:bCs/>
          <w:sz w:val="18"/>
          <w:szCs w:val="18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3"/>
        <w:gridCol w:w="1779"/>
        <w:gridCol w:w="2361"/>
        <w:gridCol w:w="1768"/>
        <w:gridCol w:w="2626"/>
        <w:gridCol w:w="1560"/>
        <w:gridCol w:w="1984"/>
        <w:gridCol w:w="1418"/>
      </w:tblGrid>
      <w:tr w:rsidR="00530813" w:rsidRPr="00C84092" w14:paraId="4D01ADE5" w14:textId="77777777" w:rsidTr="00B85384">
        <w:trPr>
          <w:jc w:val="center"/>
        </w:trPr>
        <w:tc>
          <w:tcPr>
            <w:tcW w:w="533" w:type="dxa"/>
            <w:vAlign w:val="center"/>
          </w:tcPr>
          <w:p w14:paraId="70A69C86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779" w:type="dxa"/>
            <w:vAlign w:val="center"/>
          </w:tcPr>
          <w:p w14:paraId="42CFA802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C84092">
              <w:rPr>
                <w:rFonts w:asciiTheme="minorBidi" w:hAnsiTheme="minorBidi" w:cstheme="minorBidi"/>
                <w:b/>
                <w:bCs/>
              </w:rPr>
              <w:t>(</w:t>
            </w:r>
            <w:r w:rsidRPr="00C84092">
              <w:rPr>
                <w:rFonts w:asciiTheme="minorBidi" w:hAnsiTheme="minorBidi" w:cstheme="minorBidi"/>
                <w:b/>
                <w:bCs/>
                <w:lang w:val="en-US"/>
              </w:rPr>
              <w:t>A</w:t>
            </w:r>
            <w:r w:rsidRPr="00C84092">
              <w:rPr>
                <w:rFonts w:asciiTheme="minorBidi" w:hAnsiTheme="minorBidi" w:cstheme="minorBidi"/>
                <w:b/>
                <w:bCs/>
              </w:rPr>
              <w:t>)</w:t>
            </w:r>
          </w:p>
        </w:tc>
        <w:tc>
          <w:tcPr>
            <w:tcW w:w="2361" w:type="dxa"/>
            <w:vAlign w:val="center"/>
          </w:tcPr>
          <w:p w14:paraId="336D1AC9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C84092">
              <w:rPr>
                <w:rFonts w:asciiTheme="minorBidi" w:hAnsiTheme="minorBidi" w:cstheme="minorBidi"/>
                <w:b/>
                <w:bCs/>
              </w:rPr>
              <w:t>(</w:t>
            </w:r>
            <w:r w:rsidRPr="00C84092">
              <w:rPr>
                <w:rFonts w:asciiTheme="minorBidi" w:hAnsiTheme="minorBidi" w:cstheme="minorBidi"/>
                <w:b/>
                <w:bCs/>
                <w:lang w:val="en-US"/>
              </w:rPr>
              <w:t>B</w:t>
            </w:r>
            <w:r w:rsidRPr="00C84092">
              <w:rPr>
                <w:rFonts w:asciiTheme="minorBidi" w:hAnsiTheme="minorBidi" w:cstheme="minorBidi"/>
                <w:b/>
                <w:bCs/>
              </w:rPr>
              <w:t>)</w:t>
            </w:r>
          </w:p>
        </w:tc>
        <w:tc>
          <w:tcPr>
            <w:tcW w:w="1768" w:type="dxa"/>
            <w:vAlign w:val="center"/>
          </w:tcPr>
          <w:p w14:paraId="7BA9647D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C84092">
              <w:rPr>
                <w:rFonts w:asciiTheme="minorBidi" w:hAnsiTheme="minorBidi" w:cstheme="minorBidi"/>
                <w:b/>
                <w:bCs/>
              </w:rPr>
              <w:t>(Γ)</w:t>
            </w:r>
          </w:p>
        </w:tc>
        <w:tc>
          <w:tcPr>
            <w:tcW w:w="2626" w:type="dxa"/>
            <w:vAlign w:val="center"/>
          </w:tcPr>
          <w:p w14:paraId="2C80F697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C84092">
              <w:rPr>
                <w:rFonts w:asciiTheme="minorBidi" w:hAnsiTheme="minorBidi" w:cstheme="minorBidi"/>
                <w:b/>
                <w:bCs/>
              </w:rPr>
              <w:t>(Δ)</w:t>
            </w:r>
          </w:p>
        </w:tc>
        <w:tc>
          <w:tcPr>
            <w:tcW w:w="1560" w:type="dxa"/>
            <w:vAlign w:val="center"/>
          </w:tcPr>
          <w:p w14:paraId="6A80B6F9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C84092">
              <w:rPr>
                <w:rFonts w:asciiTheme="minorBidi" w:hAnsiTheme="minorBidi" w:cstheme="minorBidi"/>
                <w:b/>
                <w:bCs/>
              </w:rPr>
              <w:t>(Ε)</w:t>
            </w:r>
          </w:p>
        </w:tc>
        <w:tc>
          <w:tcPr>
            <w:tcW w:w="1984" w:type="dxa"/>
            <w:vAlign w:val="center"/>
          </w:tcPr>
          <w:p w14:paraId="66F87088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C84092">
              <w:rPr>
                <w:rFonts w:asciiTheme="minorBidi" w:hAnsiTheme="minorBidi" w:cstheme="minorBidi"/>
                <w:b/>
                <w:bCs/>
              </w:rPr>
              <w:t>(ΣΤ)</w:t>
            </w:r>
          </w:p>
        </w:tc>
        <w:tc>
          <w:tcPr>
            <w:tcW w:w="1418" w:type="dxa"/>
            <w:vAlign w:val="center"/>
          </w:tcPr>
          <w:p w14:paraId="6401F7D5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C84092">
              <w:rPr>
                <w:rFonts w:asciiTheme="minorBidi" w:hAnsiTheme="minorBidi" w:cstheme="minorBidi"/>
                <w:b/>
                <w:bCs/>
              </w:rPr>
              <w:t>(Ζ)</w:t>
            </w:r>
          </w:p>
        </w:tc>
      </w:tr>
      <w:tr w:rsidR="00530813" w:rsidRPr="00C84092" w14:paraId="4EF20F83" w14:textId="77777777" w:rsidTr="00B85384">
        <w:trPr>
          <w:jc w:val="center"/>
        </w:trPr>
        <w:tc>
          <w:tcPr>
            <w:tcW w:w="533" w:type="dxa"/>
            <w:vAlign w:val="center"/>
          </w:tcPr>
          <w:p w14:paraId="54790C1F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1779" w:type="dxa"/>
            <w:vAlign w:val="center"/>
          </w:tcPr>
          <w:p w14:paraId="42D2EA9C" w14:textId="07D860E3" w:rsidR="00530813" w:rsidRPr="00C84092" w:rsidRDefault="00EF7D7A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Κατηγορία εκπαίδευσης (π.χ. ΠΕ)</w:t>
            </w:r>
            <w:r w:rsidR="008A4464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/ </w:t>
            </w:r>
            <w:r w:rsidR="008A4464" w:rsidRPr="00C8409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Ειδικότητα</w:t>
            </w:r>
            <w:r w:rsidR="008A4464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1" w:type="dxa"/>
            <w:vAlign w:val="center"/>
          </w:tcPr>
          <w:p w14:paraId="307F4B59" w14:textId="313A86DF" w:rsidR="00530813" w:rsidRPr="00C84092" w:rsidRDefault="008A4464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Ονοματεπώνυμο</w:t>
            </w:r>
          </w:p>
        </w:tc>
        <w:tc>
          <w:tcPr>
            <w:tcW w:w="1768" w:type="dxa"/>
            <w:vAlign w:val="center"/>
          </w:tcPr>
          <w:p w14:paraId="1E7A65A8" w14:textId="77777777" w:rsidR="00530813" w:rsidRPr="00C84092" w:rsidRDefault="00530813" w:rsidP="007702A8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Τρόπος απασχόλησης:</w:t>
            </w:r>
          </w:p>
          <w:p w14:paraId="589AAD14" w14:textId="77777777" w:rsidR="00530813" w:rsidRPr="00C84092" w:rsidRDefault="00530813" w:rsidP="007702A8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α) Ποσοστό (…%) του συμβατικού χρόνου </w:t>
            </w:r>
          </w:p>
          <w:p w14:paraId="40EECA4F" w14:textId="77777777" w:rsidR="00530813" w:rsidRPr="00C84092" w:rsidRDefault="00530813" w:rsidP="007702A8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β) υπερωριακή απασχόληση</w:t>
            </w:r>
          </w:p>
          <w:p w14:paraId="23D3FDB6" w14:textId="77777777" w:rsidR="00530813" w:rsidRPr="00C84092" w:rsidRDefault="00530813" w:rsidP="007702A8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γ) πρόσθετη απασχόληση</w:t>
            </w:r>
          </w:p>
          <w:p w14:paraId="16B8EDC3" w14:textId="77777777" w:rsidR="00530813" w:rsidRPr="00C84092" w:rsidRDefault="00530813" w:rsidP="007702A8">
            <w:pPr>
              <w:jc w:val="center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C8409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Να αναφερθεί η σχετική νομική βάση</w:t>
            </w:r>
            <w:r w:rsidRPr="00C84092">
              <w:rPr>
                <w:rFonts w:asciiTheme="minorBidi" w:hAnsiTheme="minorBidi" w:cs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26" w:type="dxa"/>
            <w:vAlign w:val="center"/>
          </w:tcPr>
          <w:p w14:paraId="4F85FF9F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Εργασίες –Καθήκοντα- Ρόλος </w:t>
            </w:r>
          </w:p>
        </w:tc>
        <w:tc>
          <w:tcPr>
            <w:tcW w:w="1560" w:type="dxa"/>
            <w:vAlign w:val="center"/>
          </w:tcPr>
          <w:p w14:paraId="62AC4FED" w14:textId="6BF111EC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Πακέτα Εργασίας /Παραδοτέα</w:t>
            </w:r>
            <w:r w:rsidR="00A6525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(π.χ. ΠΕ)</w:t>
            </w:r>
          </w:p>
        </w:tc>
        <w:tc>
          <w:tcPr>
            <w:tcW w:w="1984" w:type="dxa"/>
            <w:vAlign w:val="center"/>
          </w:tcPr>
          <w:p w14:paraId="078316C9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Χρονική διάρκεια (από-έως)  </w:t>
            </w:r>
          </w:p>
        </w:tc>
        <w:tc>
          <w:tcPr>
            <w:tcW w:w="1418" w:type="dxa"/>
            <w:vAlign w:val="center"/>
          </w:tcPr>
          <w:p w14:paraId="4B0DCEC6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Εκτιμώμενη απασχόληση σε Α/Μ</w:t>
            </w:r>
          </w:p>
          <w:p w14:paraId="6BC24CC8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530813" w:rsidRPr="00C84092" w14:paraId="386A619D" w14:textId="77777777" w:rsidTr="00B85384">
        <w:trPr>
          <w:trHeight w:val="617"/>
          <w:jc w:val="center"/>
        </w:trPr>
        <w:tc>
          <w:tcPr>
            <w:tcW w:w="533" w:type="dxa"/>
            <w:vAlign w:val="center"/>
          </w:tcPr>
          <w:p w14:paraId="3749F180" w14:textId="6D4BC13A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b/>
                <w:sz w:val="16"/>
              </w:rPr>
            </w:pPr>
          </w:p>
        </w:tc>
        <w:tc>
          <w:tcPr>
            <w:tcW w:w="1779" w:type="dxa"/>
            <w:vAlign w:val="center"/>
          </w:tcPr>
          <w:p w14:paraId="2AC29E55" w14:textId="77777777" w:rsidR="00530813" w:rsidRPr="00C84092" w:rsidRDefault="00530813" w:rsidP="007702A8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2361" w:type="dxa"/>
            <w:vAlign w:val="center"/>
          </w:tcPr>
          <w:p w14:paraId="0740ECC3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60C7AC0F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sz w:val="18"/>
              </w:rPr>
            </w:pPr>
          </w:p>
        </w:tc>
        <w:tc>
          <w:tcPr>
            <w:tcW w:w="2626" w:type="dxa"/>
            <w:vAlign w:val="center"/>
          </w:tcPr>
          <w:p w14:paraId="6720B6A1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8"/>
                <w:szCs w:val="16"/>
                <w:shd w:val="clear" w:color="auto" w:fill="FFFF00"/>
              </w:rPr>
            </w:pPr>
          </w:p>
        </w:tc>
        <w:tc>
          <w:tcPr>
            <w:tcW w:w="1560" w:type="dxa"/>
            <w:vAlign w:val="center"/>
          </w:tcPr>
          <w:p w14:paraId="6D0B3001" w14:textId="7195C97B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8"/>
                <w:szCs w:val="16"/>
              </w:rPr>
            </w:pPr>
          </w:p>
        </w:tc>
        <w:tc>
          <w:tcPr>
            <w:tcW w:w="1984" w:type="dxa"/>
          </w:tcPr>
          <w:p w14:paraId="613D7752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sz w:val="18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E17606E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530813" w:rsidRPr="00C84092" w14:paraId="4D7805CA" w14:textId="77777777" w:rsidTr="00B85384">
        <w:trPr>
          <w:trHeight w:val="617"/>
          <w:jc w:val="center"/>
        </w:trPr>
        <w:tc>
          <w:tcPr>
            <w:tcW w:w="533" w:type="dxa"/>
            <w:vAlign w:val="center"/>
          </w:tcPr>
          <w:p w14:paraId="642F87FE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b/>
                <w:sz w:val="16"/>
              </w:rPr>
            </w:pPr>
          </w:p>
        </w:tc>
        <w:tc>
          <w:tcPr>
            <w:tcW w:w="1779" w:type="dxa"/>
            <w:vAlign w:val="center"/>
          </w:tcPr>
          <w:p w14:paraId="0E8111D0" w14:textId="77777777" w:rsidR="00530813" w:rsidRPr="00C84092" w:rsidRDefault="00530813" w:rsidP="007702A8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2361" w:type="dxa"/>
            <w:vAlign w:val="center"/>
          </w:tcPr>
          <w:p w14:paraId="089519AE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5B06D5C4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highlight w:val="yellow"/>
              </w:rPr>
            </w:pPr>
          </w:p>
        </w:tc>
        <w:tc>
          <w:tcPr>
            <w:tcW w:w="2626" w:type="dxa"/>
            <w:vAlign w:val="center"/>
          </w:tcPr>
          <w:p w14:paraId="3043AAD4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560" w:type="dxa"/>
            <w:vAlign w:val="center"/>
          </w:tcPr>
          <w:p w14:paraId="2EFD4CB3" w14:textId="0E4420D0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8"/>
                <w:szCs w:val="16"/>
              </w:rPr>
            </w:pPr>
          </w:p>
        </w:tc>
        <w:tc>
          <w:tcPr>
            <w:tcW w:w="1984" w:type="dxa"/>
          </w:tcPr>
          <w:p w14:paraId="46744605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sz w:val="18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5AF033B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530813" w:rsidRPr="00C84092" w14:paraId="11BE52D1" w14:textId="77777777" w:rsidTr="00B85384">
        <w:trPr>
          <w:trHeight w:val="618"/>
          <w:jc w:val="center"/>
        </w:trPr>
        <w:tc>
          <w:tcPr>
            <w:tcW w:w="533" w:type="dxa"/>
            <w:vAlign w:val="center"/>
          </w:tcPr>
          <w:p w14:paraId="1082EDFA" w14:textId="0E40D1CC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b/>
                <w:sz w:val="16"/>
              </w:rPr>
            </w:pPr>
          </w:p>
        </w:tc>
        <w:tc>
          <w:tcPr>
            <w:tcW w:w="1779" w:type="dxa"/>
            <w:vAlign w:val="center"/>
          </w:tcPr>
          <w:p w14:paraId="09F05043" w14:textId="77777777" w:rsidR="00530813" w:rsidRPr="00C84092" w:rsidRDefault="00530813" w:rsidP="007702A8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2361" w:type="dxa"/>
            <w:vAlign w:val="center"/>
          </w:tcPr>
          <w:p w14:paraId="6343D5E8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3C720EA2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highlight w:val="yellow"/>
              </w:rPr>
            </w:pPr>
          </w:p>
        </w:tc>
        <w:tc>
          <w:tcPr>
            <w:tcW w:w="2626" w:type="dxa"/>
            <w:vAlign w:val="center"/>
          </w:tcPr>
          <w:p w14:paraId="7EA81F29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560" w:type="dxa"/>
            <w:vAlign w:val="center"/>
          </w:tcPr>
          <w:p w14:paraId="12C05E96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8"/>
                <w:szCs w:val="16"/>
              </w:rPr>
            </w:pPr>
          </w:p>
        </w:tc>
        <w:tc>
          <w:tcPr>
            <w:tcW w:w="1984" w:type="dxa"/>
          </w:tcPr>
          <w:p w14:paraId="78F9492D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sz w:val="18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E793564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530813" w:rsidRPr="00C84092" w14:paraId="3ED8D318" w14:textId="77777777" w:rsidTr="00B85384">
        <w:trPr>
          <w:trHeight w:val="618"/>
          <w:jc w:val="center"/>
        </w:trPr>
        <w:tc>
          <w:tcPr>
            <w:tcW w:w="533" w:type="dxa"/>
            <w:vAlign w:val="center"/>
          </w:tcPr>
          <w:p w14:paraId="4D7BCF8D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b/>
                <w:sz w:val="16"/>
              </w:rPr>
            </w:pPr>
          </w:p>
        </w:tc>
        <w:tc>
          <w:tcPr>
            <w:tcW w:w="1779" w:type="dxa"/>
            <w:vAlign w:val="center"/>
          </w:tcPr>
          <w:p w14:paraId="21D633D5" w14:textId="77777777" w:rsidR="00530813" w:rsidRPr="00C84092" w:rsidRDefault="00530813" w:rsidP="007702A8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2361" w:type="dxa"/>
            <w:vAlign w:val="center"/>
          </w:tcPr>
          <w:p w14:paraId="318F4387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601E6104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highlight w:val="yellow"/>
              </w:rPr>
            </w:pPr>
          </w:p>
        </w:tc>
        <w:tc>
          <w:tcPr>
            <w:tcW w:w="2626" w:type="dxa"/>
            <w:vAlign w:val="center"/>
          </w:tcPr>
          <w:p w14:paraId="087CC188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560" w:type="dxa"/>
            <w:vAlign w:val="center"/>
          </w:tcPr>
          <w:p w14:paraId="3519212D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8"/>
                <w:szCs w:val="16"/>
              </w:rPr>
            </w:pPr>
          </w:p>
        </w:tc>
        <w:tc>
          <w:tcPr>
            <w:tcW w:w="1984" w:type="dxa"/>
          </w:tcPr>
          <w:p w14:paraId="201A799E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sz w:val="18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2B853B4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530813" w:rsidRPr="00C84092" w14:paraId="4626C328" w14:textId="77777777" w:rsidTr="00B85384">
        <w:trPr>
          <w:trHeight w:val="335"/>
          <w:jc w:val="center"/>
        </w:trPr>
        <w:tc>
          <w:tcPr>
            <w:tcW w:w="533" w:type="dxa"/>
            <w:vAlign w:val="center"/>
          </w:tcPr>
          <w:p w14:paraId="1F2724E0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b/>
                <w:sz w:val="16"/>
              </w:rPr>
            </w:pPr>
          </w:p>
        </w:tc>
        <w:tc>
          <w:tcPr>
            <w:tcW w:w="1779" w:type="dxa"/>
            <w:vAlign w:val="center"/>
          </w:tcPr>
          <w:p w14:paraId="3BBE6118" w14:textId="77777777" w:rsidR="00530813" w:rsidRPr="00C84092" w:rsidRDefault="00530813" w:rsidP="007702A8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2361" w:type="dxa"/>
            <w:vAlign w:val="center"/>
          </w:tcPr>
          <w:p w14:paraId="119FA6A5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34C8C203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highlight w:val="yellow"/>
              </w:rPr>
            </w:pPr>
          </w:p>
        </w:tc>
        <w:tc>
          <w:tcPr>
            <w:tcW w:w="2626" w:type="dxa"/>
            <w:vAlign w:val="center"/>
          </w:tcPr>
          <w:p w14:paraId="14C7BE2A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560" w:type="dxa"/>
            <w:vAlign w:val="center"/>
          </w:tcPr>
          <w:p w14:paraId="4DD71943" w14:textId="77777777" w:rsidR="00530813" w:rsidRPr="00C84092" w:rsidRDefault="00530813" w:rsidP="007702A8">
            <w:pPr>
              <w:snapToGrid w:val="0"/>
              <w:rPr>
                <w:rFonts w:asciiTheme="minorBidi" w:hAnsiTheme="minorBidi" w:cstheme="minorBidi"/>
                <w:sz w:val="18"/>
                <w:szCs w:val="16"/>
              </w:rPr>
            </w:pPr>
          </w:p>
        </w:tc>
        <w:tc>
          <w:tcPr>
            <w:tcW w:w="1984" w:type="dxa"/>
          </w:tcPr>
          <w:p w14:paraId="4FF10E88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sz w:val="18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DC76686" w14:textId="77777777" w:rsidR="00530813" w:rsidRPr="00C84092" w:rsidRDefault="00530813" w:rsidP="007702A8">
            <w:pPr>
              <w:snapToGrid w:val="0"/>
              <w:jc w:val="center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</w:tbl>
    <w:p w14:paraId="53ACC7D0" w14:textId="77777777" w:rsidR="00B81E48" w:rsidRDefault="00B81E48" w:rsidP="007702A8">
      <w:pPr>
        <w:rPr>
          <w:rFonts w:asciiTheme="minorBidi" w:hAnsiTheme="minorBidi" w:cstheme="minorBidi"/>
          <w:bCs/>
          <w:color w:val="FF0000"/>
        </w:rPr>
      </w:pPr>
    </w:p>
    <w:p w14:paraId="3C689CBB" w14:textId="77777777" w:rsidR="00B81E48" w:rsidRPr="00D161CF" w:rsidRDefault="00B81E48" w:rsidP="007702A8">
      <w:pPr>
        <w:rPr>
          <w:rFonts w:asciiTheme="minorBidi" w:hAnsiTheme="minorBidi" w:cstheme="minorBidi"/>
          <w:bCs/>
          <w:color w:val="FF0000"/>
        </w:rPr>
      </w:pPr>
    </w:p>
    <w:p w14:paraId="3262BE4D" w14:textId="77777777" w:rsidR="00D231A8" w:rsidRDefault="00D231A8" w:rsidP="007702A8">
      <w:pPr>
        <w:rPr>
          <w:rFonts w:asciiTheme="minorBidi" w:hAnsiTheme="minorBidi" w:cstheme="minorBidi"/>
          <w:b/>
        </w:rPr>
      </w:pPr>
    </w:p>
    <w:p w14:paraId="6E694A29" w14:textId="76C9AF9B" w:rsidR="007702A8" w:rsidRPr="00C84092" w:rsidRDefault="007702A8" w:rsidP="007702A8">
      <w:pPr>
        <w:rPr>
          <w:rFonts w:asciiTheme="minorBidi" w:hAnsiTheme="minorBidi" w:cstheme="minorBidi"/>
          <w:b/>
        </w:rPr>
      </w:pPr>
      <w:r w:rsidRPr="00C84092">
        <w:rPr>
          <w:rFonts w:asciiTheme="minorBidi" w:hAnsiTheme="minorBidi" w:cstheme="minorBidi"/>
          <w:b/>
        </w:rPr>
        <w:t xml:space="preserve">Πίνακας </w:t>
      </w:r>
      <w:r w:rsidR="009769A2" w:rsidRPr="00C84092">
        <w:rPr>
          <w:rFonts w:asciiTheme="minorBidi" w:hAnsiTheme="minorBidi" w:cstheme="minorBidi"/>
          <w:b/>
        </w:rPr>
        <w:t>Β.</w:t>
      </w:r>
      <w:r w:rsidR="00F62EE5" w:rsidRPr="00C84092">
        <w:rPr>
          <w:rFonts w:asciiTheme="minorBidi" w:hAnsiTheme="minorBidi" w:cstheme="minorBidi"/>
          <w:b/>
        </w:rPr>
        <w:t>1.</w:t>
      </w:r>
      <w:r w:rsidR="009769A2" w:rsidRPr="00C84092">
        <w:rPr>
          <w:rFonts w:asciiTheme="minorBidi" w:hAnsiTheme="minorBidi" w:cstheme="minorBidi"/>
          <w:b/>
        </w:rPr>
        <w:t>2</w:t>
      </w:r>
      <w:r w:rsidRPr="00C84092">
        <w:rPr>
          <w:rFonts w:asciiTheme="minorBidi" w:hAnsiTheme="minorBidi" w:cstheme="minorBidi"/>
          <w:b/>
        </w:rPr>
        <w:t xml:space="preserve"> Ομάδας Έργου – </w:t>
      </w:r>
      <w:r w:rsidR="004211CB" w:rsidRPr="00C84092">
        <w:rPr>
          <w:rFonts w:asciiTheme="minorBidi" w:hAnsiTheme="minorBidi" w:cstheme="minorBidi"/>
          <w:b/>
        </w:rPr>
        <w:t>Έκτακτο</w:t>
      </w:r>
      <w:r w:rsidR="004211CB" w:rsidRPr="00C84092" w:rsidDel="004211CB">
        <w:rPr>
          <w:rFonts w:asciiTheme="minorBidi" w:hAnsiTheme="minorBidi" w:cstheme="minorBidi"/>
          <w:b/>
        </w:rPr>
        <w:t xml:space="preserve"> </w:t>
      </w:r>
      <w:r w:rsidR="00417F50" w:rsidRPr="00C84092">
        <w:rPr>
          <w:rFonts w:asciiTheme="minorBidi" w:hAnsiTheme="minorBidi" w:cstheme="minorBidi"/>
          <w:b/>
        </w:rPr>
        <w:t>(</w:t>
      </w:r>
      <w:r w:rsidR="004211CB" w:rsidRPr="00C84092">
        <w:rPr>
          <w:rFonts w:asciiTheme="minorBidi" w:hAnsiTheme="minorBidi" w:cstheme="minorBidi"/>
          <w:b/>
        </w:rPr>
        <w:t>Νέο</w:t>
      </w:r>
      <w:r w:rsidR="00417F50" w:rsidRPr="00C84092">
        <w:rPr>
          <w:rFonts w:asciiTheme="minorBidi" w:hAnsiTheme="minorBidi" w:cstheme="minorBidi"/>
          <w:b/>
        </w:rPr>
        <w:t xml:space="preserve">) </w:t>
      </w:r>
      <w:r w:rsidRPr="00C84092">
        <w:rPr>
          <w:rFonts w:asciiTheme="minorBidi" w:hAnsiTheme="minorBidi" w:cstheme="minorBidi"/>
          <w:b/>
        </w:rPr>
        <w:t>Προσωπικό</w:t>
      </w:r>
      <w:r w:rsidR="004D0CEC" w:rsidRPr="00C84092">
        <w:rPr>
          <w:rFonts w:asciiTheme="minorBidi" w:hAnsiTheme="minorBidi" w:cstheme="minorBidi"/>
          <w:b/>
        </w:rPr>
        <w:t xml:space="preserve"> </w:t>
      </w:r>
      <w:r w:rsidR="008955DE">
        <w:rPr>
          <w:rFonts w:asciiTheme="minorBidi" w:hAnsiTheme="minorBidi" w:cstheme="minorBidi"/>
          <w:b/>
        </w:rPr>
        <w:t>*</w:t>
      </w:r>
    </w:p>
    <w:p w14:paraId="584F0200" w14:textId="77777777" w:rsidR="007702A8" w:rsidRPr="00C84092" w:rsidRDefault="007702A8" w:rsidP="000B1FB1">
      <w:pPr>
        <w:jc w:val="center"/>
        <w:rPr>
          <w:rFonts w:asciiTheme="minorBidi" w:hAnsiTheme="minorBidi" w:cstheme="minorBidi"/>
          <w:b/>
          <w:sz w:val="18"/>
          <w:szCs w:val="18"/>
        </w:rPr>
      </w:pPr>
    </w:p>
    <w:tbl>
      <w:tblPr>
        <w:tblW w:w="4904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1700"/>
        <w:gridCol w:w="2411"/>
        <w:gridCol w:w="1702"/>
        <w:gridCol w:w="2691"/>
        <w:gridCol w:w="1580"/>
        <w:gridCol w:w="1891"/>
        <w:gridCol w:w="1740"/>
      </w:tblGrid>
      <w:tr w:rsidR="008A4464" w:rsidRPr="00C84092" w14:paraId="6F9B7FA2" w14:textId="77777777" w:rsidTr="00B85384">
        <w:trPr>
          <w:trHeight w:val="760"/>
          <w:tblHeader/>
        </w:trPr>
        <w:tc>
          <w:tcPr>
            <w:tcW w:w="199" w:type="pct"/>
            <w:tcMar>
              <w:left w:w="57" w:type="dxa"/>
              <w:right w:w="57" w:type="dxa"/>
            </w:tcMar>
            <w:vAlign w:val="center"/>
          </w:tcPr>
          <w:p w14:paraId="6A0CA49F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595" w:type="pct"/>
            <w:tcMar>
              <w:left w:w="57" w:type="dxa"/>
              <w:right w:w="57" w:type="dxa"/>
            </w:tcMar>
            <w:vAlign w:val="center"/>
          </w:tcPr>
          <w:p w14:paraId="021453D0" w14:textId="2D54F4F3" w:rsidR="008A4464" w:rsidRPr="008A4464" w:rsidRDefault="008A4464" w:rsidP="008A4464">
            <w:pPr>
              <w:spacing w:line="240" w:lineRule="atLeas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  <w:r w:rsidRPr="008A4464"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  <w:t xml:space="preserve">Ειδικότητα/ </w:t>
            </w:r>
          </w:p>
        </w:tc>
        <w:tc>
          <w:tcPr>
            <w:tcW w:w="844" w:type="pct"/>
          </w:tcPr>
          <w:p w14:paraId="77F6E3DB" w14:textId="554A3C7E" w:rsidR="008A4464" w:rsidRPr="00C84092" w:rsidRDefault="008A4464" w:rsidP="008A4464">
            <w:pPr>
              <w:spacing w:line="240" w:lineRule="atLeas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  <w:r w:rsidRPr="008A4464"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  <w:t>Ονοματεπώνυμο</w:t>
            </w:r>
          </w:p>
        </w:tc>
        <w:tc>
          <w:tcPr>
            <w:tcW w:w="596" w:type="pct"/>
            <w:tcMar>
              <w:left w:w="57" w:type="dxa"/>
              <w:right w:w="57" w:type="dxa"/>
            </w:tcMar>
            <w:vAlign w:val="center"/>
          </w:tcPr>
          <w:p w14:paraId="60E00330" w14:textId="0CB43235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  <w:t>Σχέση Απασχόλησης</w:t>
            </w:r>
          </w:p>
        </w:tc>
        <w:tc>
          <w:tcPr>
            <w:tcW w:w="942" w:type="pct"/>
            <w:tcMar>
              <w:left w:w="57" w:type="dxa"/>
              <w:right w:w="57" w:type="dxa"/>
            </w:tcMar>
            <w:vAlign w:val="center"/>
          </w:tcPr>
          <w:p w14:paraId="0CE7443A" w14:textId="77777777" w:rsidR="008A4464" w:rsidRPr="00C84092" w:rsidRDefault="008A4464" w:rsidP="00405E74">
            <w:pPr>
              <w:spacing w:line="240" w:lineRule="atLeas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  <w:t xml:space="preserve">Τρόπος πρόσληψης/ Νομική Βάση </w:t>
            </w:r>
          </w:p>
        </w:tc>
        <w:tc>
          <w:tcPr>
            <w:tcW w:w="553" w:type="pct"/>
            <w:tcMar>
              <w:left w:w="57" w:type="dxa"/>
              <w:right w:w="57" w:type="dxa"/>
            </w:tcMar>
            <w:vAlign w:val="center"/>
          </w:tcPr>
          <w:p w14:paraId="1F310BE3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  <w:t>Πακέτα Εργασίας / Παραδοτέα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  <w:vAlign w:val="center"/>
          </w:tcPr>
          <w:p w14:paraId="37A1BA63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  <w:t>Χρονοδιάγραμμα (από –έως)</w:t>
            </w:r>
          </w:p>
        </w:tc>
        <w:tc>
          <w:tcPr>
            <w:tcW w:w="609" w:type="pct"/>
            <w:tcMar>
              <w:left w:w="57" w:type="dxa"/>
              <w:right w:w="57" w:type="dxa"/>
            </w:tcMar>
            <w:vAlign w:val="center"/>
          </w:tcPr>
          <w:p w14:paraId="4A4B737D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  <w:t>Χρόνος</w:t>
            </w:r>
          </w:p>
          <w:p w14:paraId="52784746" w14:textId="4B9A6C82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  <w:r w:rsidRPr="00C84092"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  <w:t>(μήνες)</w:t>
            </w:r>
          </w:p>
        </w:tc>
      </w:tr>
      <w:tr w:rsidR="008A4464" w:rsidRPr="00C84092" w14:paraId="51111D5A" w14:textId="77777777" w:rsidTr="00B85384">
        <w:trPr>
          <w:trHeight w:val="387"/>
        </w:trPr>
        <w:tc>
          <w:tcPr>
            <w:tcW w:w="199" w:type="pct"/>
            <w:tcMar>
              <w:left w:w="57" w:type="dxa"/>
              <w:right w:w="57" w:type="dxa"/>
            </w:tcMar>
            <w:vAlign w:val="center"/>
          </w:tcPr>
          <w:p w14:paraId="62B9B4AF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tcMar>
              <w:left w:w="57" w:type="dxa"/>
              <w:right w:w="57" w:type="dxa"/>
            </w:tcMar>
            <w:vAlign w:val="center"/>
          </w:tcPr>
          <w:p w14:paraId="09559337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844" w:type="pct"/>
          </w:tcPr>
          <w:p w14:paraId="1B5291DE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Mar>
              <w:left w:w="57" w:type="dxa"/>
              <w:right w:w="57" w:type="dxa"/>
            </w:tcMar>
            <w:vAlign w:val="center"/>
          </w:tcPr>
          <w:p w14:paraId="32FD5F33" w14:textId="55904922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tcMar>
              <w:left w:w="57" w:type="dxa"/>
              <w:right w:w="57" w:type="dxa"/>
            </w:tcMar>
            <w:vAlign w:val="center"/>
          </w:tcPr>
          <w:p w14:paraId="3D3A0689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b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  <w:vAlign w:val="center"/>
          </w:tcPr>
          <w:p w14:paraId="76199BE5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662" w:type="pct"/>
            <w:tcMar>
              <w:left w:w="57" w:type="dxa"/>
              <w:right w:w="57" w:type="dxa"/>
            </w:tcMar>
            <w:vAlign w:val="center"/>
          </w:tcPr>
          <w:p w14:paraId="4F7E9022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tcMar>
              <w:left w:w="57" w:type="dxa"/>
              <w:right w:w="57" w:type="dxa"/>
            </w:tcMar>
            <w:vAlign w:val="center"/>
          </w:tcPr>
          <w:p w14:paraId="456C5094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</w:tr>
      <w:tr w:rsidR="008A4464" w:rsidRPr="00C84092" w14:paraId="7F25F458" w14:textId="77777777" w:rsidTr="00B85384">
        <w:trPr>
          <w:trHeight w:val="455"/>
        </w:trPr>
        <w:tc>
          <w:tcPr>
            <w:tcW w:w="199" w:type="pct"/>
            <w:tcMar>
              <w:left w:w="57" w:type="dxa"/>
              <w:right w:w="57" w:type="dxa"/>
            </w:tcMar>
            <w:vAlign w:val="center"/>
          </w:tcPr>
          <w:p w14:paraId="189FF57E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tcMar>
              <w:left w:w="57" w:type="dxa"/>
              <w:right w:w="57" w:type="dxa"/>
            </w:tcMar>
            <w:vAlign w:val="center"/>
          </w:tcPr>
          <w:p w14:paraId="4B99968C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844" w:type="pct"/>
          </w:tcPr>
          <w:p w14:paraId="680D906C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Mar>
              <w:left w:w="57" w:type="dxa"/>
              <w:right w:w="57" w:type="dxa"/>
            </w:tcMar>
            <w:vAlign w:val="center"/>
          </w:tcPr>
          <w:p w14:paraId="5E316667" w14:textId="49B2B66F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tcMar>
              <w:left w:w="57" w:type="dxa"/>
              <w:right w:w="57" w:type="dxa"/>
            </w:tcMar>
            <w:vAlign w:val="center"/>
          </w:tcPr>
          <w:p w14:paraId="28326CB0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b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  <w:vAlign w:val="center"/>
          </w:tcPr>
          <w:p w14:paraId="31806BAA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662" w:type="pct"/>
            <w:tcMar>
              <w:left w:w="57" w:type="dxa"/>
              <w:right w:w="57" w:type="dxa"/>
            </w:tcMar>
            <w:vAlign w:val="center"/>
          </w:tcPr>
          <w:p w14:paraId="26AF166D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tcMar>
              <w:left w:w="57" w:type="dxa"/>
              <w:right w:w="57" w:type="dxa"/>
            </w:tcMar>
            <w:vAlign w:val="center"/>
          </w:tcPr>
          <w:p w14:paraId="25FC19E2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</w:pPr>
          </w:p>
        </w:tc>
      </w:tr>
      <w:tr w:rsidR="008A4464" w:rsidRPr="00C84092" w14:paraId="0B405504" w14:textId="77777777" w:rsidTr="00B85384">
        <w:trPr>
          <w:trHeight w:val="79"/>
        </w:trPr>
        <w:tc>
          <w:tcPr>
            <w:tcW w:w="199" w:type="pct"/>
            <w:noWrap/>
            <w:tcMar>
              <w:left w:w="57" w:type="dxa"/>
              <w:right w:w="57" w:type="dxa"/>
            </w:tcMar>
            <w:vAlign w:val="bottom"/>
          </w:tcPr>
          <w:p w14:paraId="6E1BD9DD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tcMar>
              <w:left w:w="57" w:type="dxa"/>
              <w:right w:w="57" w:type="dxa"/>
            </w:tcMar>
            <w:vAlign w:val="bottom"/>
          </w:tcPr>
          <w:p w14:paraId="3D81E3E7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844" w:type="pct"/>
          </w:tcPr>
          <w:p w14:paraId="6AE7D410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noWrap/>
            <w:tcMar>
              <w:left w:w="57" w:type="dxa"/>
              <w:right w:w="57" w:type="dxa"/>
            </w:tcMar>
            <w:vAlign w:val="bottom"/>
          </w:tcPr>
          <w:p w14:paraId="3B10EF0F" w14:textId="6B6A5FBD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noWrap/>
            <w:tcMar>
              <w:left w:w="57" w:type="dxa"/>
              <w:right w:w="57" w:type="dxa"/>
            </w:tcMar>
            <w:vAlign w:val="bottom"/>
          </w:tcPr>
          <w:p w14:paraId="13AFD9A2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noWrap/>
            <w:tcMar>
              <w:left w:w="57" w:type="dxa"/>
              <w:right w:w="57" w:type="dxa"/>
            </w:tcMar>
            <w:vAlign w:val="bottom"/>
          </w:tcPr>
          <w:p w14:paraId="5C3CE4C1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662" w:type="pct"/>
            <w:noWrap/>
            <w:tcMar>
              <w:left w:w="57" w:type="dxa"/>
              <w:right w:w="57" w:type="dxa"/>
            </w:tcMar>
            <w:vAlign w:val="bottom"/>
          </w:tcPr>
          <w:p w14:paraId="2720B634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tcMar>
              <w:left w:w="57" w:type="dxa"/>
              <w:right w:w="57" w:type="dxa"/>
            </w:tcMar>
          </w:tcPr>
          <w:p w14:paraId="2CFAA68F" w14:textId="411ECA8D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</w:p>
          <w:p w14:paraId="26D4823C" w14:textId="77777777" w:rsidR="008A4464" w:rsidRPr="00C84092" w:rsidRDefault="008A4464" w:rsidP="000B1FB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DD6C291" w14:textId="77777777" w:rsidR="008955DE" w:rsidRDefault="008955DE" w:rsidP="00B12126">
      <w:pPr>
        <w:rPr>
          <w:rFonts w:asciiTheme="minorBidi" w:hAnsiTheme="minorBidi" w:cstheme="minorBidi"/>
          <w:b/>
        </w:rPr>
      </w:pPr>
    </w:p>
    <w:p w14:paraId="504C9BD3" w14:textId="77777777" w:rsidR="000557B4" w:rsidRDefault="008955DE" w:rsidP="00B12126">
      <w:pPr>
        <w:rPr>
          <w:rFonts w:asciiTheme="minorBidi" w:hAnsiTheme="minorBidi" w:cstheme="minorBidi"/>
          <w:b/>
          <w:bCs/>
        </w:rPr>
      </w:pPr>
      <w:r w:rsidRPr="008955DE">
        <w:rPr>
          <w:rFonts w:asciiTheme="minorBidi" w:hAnsiTheme="minorBidi" w:cstheme="minorBidi"/>
          <w:b/>
          <w:bCs/>
        </w:rPr>
        <w:t>*Σημειώνεται ότι στους πίνακες προσωπικού θα πρέπει πάντα να αποτυπώνεται ξεχωριστά η πλήρωση της κάθε θέσης ανά Κατηγορία εκπαίδευσης/Ειδικότητα για τη συνολική διάρκεια της Δράσης. Σε περίπτωση αντικατάστασης του μέλους του προσωπικού που αφορά στη συγκεκριμένη θέση κατά τη διάρκεια της υλοποίησης θα πρέπει η αλλαγή/αντικατάσταση να αποτυπώνεται σε ξεχωριστή γραμμή κάτω από την αρχική καταχώρηση με τρόπο ώστε να προκύπτει με σαφήνεια η συνέχεια πλήρωσης της συγκεκριμένης θέσης για τη συνολική διάρκεια της Δράσης.</w:t>
      </w:r>
    </w:p>
    <w:p w14:paraId="56667F05" w14:textId="77777777" w:rsidR="000557B4" w:rsidRDefault="000557B4" w:rsidP="00B12126">
      <w:pPr>
        <w:rPr>
          <w:rFonts w:asciiTheme="minorBidi" w:hAnsiTheme="minorBidi" w:cstheme="minorBidi"/>
          <w:b/>
          <w:bCs/>
        </w:rPr>
      </w:pPr>
    </w:p>
    <w:p w14:paraId="5B2E0FF5" w14:textId="77777777" w:rsidR="005B5B22" w:rsidRDefault="005B5B22" w:rsidP="000D0435">
      <w:pPr>
        <w:rPr>
          <w:rFonts w:ascii="Tahoma" w:hAnsi="Tahoma" w:cs="Tahoma"/>
          <w:b/>
        </w:rPr>
      </w:pPr>
    </w:p>
    <w:p w14:paraId="0A908F1D" w14:textId="77777777" w:rsidR="000D0435" w:rsidRDefault="000D0435" w:rsidP="000D0435">
      <w:pPr>
        <w:rPr>
          <w:rFonts w:ascii="Tahoma" w:hAnsi="Tahoma" w:cs="Tahoma"/>
          <w:b/>
        </w:rPr>
      </w:pPr>
    </w:p>
    <w:p w14:paraId="66CEF6D7" w14:textId="251C6457" w:rsidR="000D0435" w:rsidRDefault="000D0435" w:rsidP="000D0435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</w:t>
      </w:r>
      <w:r w:rsidR="00463DFB">
        <w:rPr>
          <w:rFonts w:ascii="Tahoma" w:hAnsi="Tahoma" w:cs="Tahoma"/>
          <w:b/>
        </w:rPr>
        <w:t>2</w:t>
      </w:r>
      <w:r>
        <w:rPr>
          <w:rFonts w:ascii="Tahoma" w:hAnsi="Tahoma" w:cs="Tahoma"/>
          <w:b/>
        </w:rPr>
        <w:t xml:space="preserve"> Λοιπές Δαπάνες</w:t>
      </w:r>
    </w:p>
    <w:p w14:paraId="2CE095DC" w14:textId="77777777" w:rsidR="000D0435" w:rsidRDefault="000D0435" w:rsidP="000D0435">
      <w:pPr>
        <w:rPr>
          <w:rFonts w:ascii="Tahoma" w:hAnsi="Tahoma" w:cs="Tahoma"/>
          <w:b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9"/>
        <w:gridCol w:w="3138"/>
        <w:gridCol w:w="1954"/>
        <w:gridCol w:w="1546"/>
        <w:gridCol w:w="1386"/>
        <w:gridCol w:w="1983"/>
        <w:gridCol w:w="1983"/>
        <w:gridCol w:w="1983"/>
      </w:tblGrid>
      <w:tr w:rsidR="000D0435" w:rsidRPr="009371E6" w14:paraId="72515C35" w14:textId="77777777" w:rsidTr="001F1B59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1E726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6D688E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5101EE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3C221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B4E71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D38D2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Τιμή μονάδας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7975C0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Κόστος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(€)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7400E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0D0435" w:rsidRPr="009371E6" w14:paraId="0A40F52C" w14:textId="77777777" w:rsidTr="001F1B59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B58A9" w14:textId="77777777" w:rsidR="000D0435" w:rsidRPr="009371E6" w:rsidRDefault="000D0435" w:rsidP="001F1B59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952B88" w14:textId="77777777" w:rsidR="000D0435" w:rsidRPr="009371E6" w:rsidRDefault="000D0435" w:rsidP="001F1B59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3B59C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AD3CC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C26CF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83AE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D71B3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8F15" w14:textId="77777777" w:rsidR="000D0435" w:rsidRPr="009371E6" w:rsidRDefault="000D0435" w:rsidP="001F1B59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0435" w:rsidRPr="009371E6" w14:paraId="6912D0D6" w14:textId="77777777" w:rsidTr="001F1B59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A499C" w14:textId="77777777" w:rsidR="000D0435" w:rsidRPr="009371E6" w:rsidRDefault="000D0435" w:rsidP="001F1B59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B6E175" w14:textId="77777777" w:rsidR="000D0435" w:rsidRPr="009371E6" w:rsidRDefault="000D0435" w:rsidP="001F1B59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3FBAD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B0233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03D29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7378C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AADD5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9227" w14:textId="77777777" w:rsidR="000D0435" w:rsidRPr="009371E6" w:rsidRDefault="000D0435" w:rsidP="001F1B59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0435" w:rsidRPr="009371E6" w14:paraId="2C88439E" w14:textId="77777777" w:rsidTr="001F1B59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28686" w14:textId="77777777" w:rsidR="000D0435" w:rsidRPr="009371E6" w:rsidRDefault="000D0435" w:rsidP="001F1B59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F81EB" w14:textId="77777777" w:rsidR="000D0435" w:rsidRPr="009371E6" w:rsidRDefault="000D0435" w:rsidP="001F1B59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7F9E7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ACB1D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EFA37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F249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8C05A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EA67" w14:textId="77777777" w:rsidR="000D0435" w:rsidRPr="009371E6" w:rsidRDefault="000D0435" w:rsidP="001F1B59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0435" w:rsidRPr="009371E6" w14:paraId="1607B822" w14:textId="77777777" w:rsidTr="001F1B59">
        <w:tc>
          <w:tcPr>
            <w:tcW w:w="295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6C1D8" w14:textId="77777777" w:rsidR="000D0435" w:rsidRPr="009371E6" w:rsidRDefault="000D0435" w:rsidP="001F1B5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72CD8" w14:textId="77777777" w:rsidR="000D0435" w:rsidRDefault="000D0435" w:rsidP="001F1B59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Σύνολο</w:t>
            </w:r>
          </w:p>
          <w:p w14:paraId="7EA04F35" w14:textId="77777777" w:rsidR="000D0435" w:rsidRPr="009371E6" w:rsidRDefault="000D0435" w:rsidP="001F1B59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0B9505" w14:textId="77777777" w:rsidR="000D0435" w:rsidRPr="009371E6" w:rsidRDefault="000D0435" w:rsidP="001F1B59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C8E4" w14:textId="77777777" w:rsidR="000D0435" w:rsidRPr="009371E6" w:rsidRDefault="000D0435" w:rsidP="001F1B59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B18B099" w14:textId="2E4CC265" w:rsidR="0034437A" w:rsidRPr="00C84092" w:rsidRDefault="0034437A" w:rsidP="00B12126">
      <w:pPr>
        <w:rPr>
          <w:rFonts w:asciiTheme="minorBidi" w:hAnsiTheme="minorBidi" w:cstheme="minorBidi"/>
          <w:b/>
        </w:rPr>
      </w:pPr>
    </w:p>
    <w:sectPr w:rsidR="0034437A" w:rsidRPr="00C84092" w:rsidSect="00E10F35">
      <w:headerReference w:type="default" r:id="rId15"/>
      <w:footerReference w:type="default" r:id="rId16"/>
      <w:footnotePr>
        <w:pos w:val="beneathText"/>
        <w:numStart w:val="2"/>
      </w:footnotePr>
      <w:pgSz w:w="16840" w:h="11907" w:orient="landscape" w:code="9"/>
      <w:pgMar w:top="709" w:right="1134" w:bottom="1134" w:left="1134" w:header="442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F141C" w14:textId="77777777" w:rsidR="00481478" w:rsidRDefault="00481478">
      <w:r>
        <w:separator/>
      </w:r>
    </w:p>
    <w:p w14:paraId="6AA3472B" w14:textId="77777777" w:rsidR="00481478" w:rsidRDefault="00481478"/>
  </w:endnote>
  <w:endnote w:type="continuationSeparator" w:id="0">
    <w:p w14:paraId="0EE8C722" w14:textId="77777777" w:rsidR="00481478" w:rsidRDefault="00481478">
      <w:r>
        <w:continuationSeparator/>
      </w:r>
    </w:p>
    <w:p w14:paraId="132C2BBC" w14:textId="77777777" w:rsidR="00481478" w:rsidRDefault="00481478"/>
  </w:endnote>
  <w:endnote w:type="continuationNotice" w:id="1">
    <w:p w14:paraId="4B3664D2" w14:textId="77777777" w:rsidR="00481478" w:rsidRDefault="004814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A59C7" w14:textId="77777777" w:rsidR="00AB3446" w:rsidRDefault="00AB3446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4033295" w14:textId="77777777" w:rsidR="00AB3446" w:rsidRDefault="00AB344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06A59" w14:textId="77777777" w:rsidR="00AB3446" w:rsidRDefault="00AB3446">
    <w:pPr>
      <w:pStyle w:val="ab"/>
      <w:framePr w:wrap="around" w:vAnchor="text" w:hAnchor="margin" w:xAlign="right" w:y="1"/>
      <w:rPr>
        <w:rStyle w:val="ac"/>
      </w:rPr>
    </w:pPr>
  </w:p>
  <w:tbl>
    <w:tblPr>
      <w:tblW w:w="9747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2"/>
      <w:gridCol w:w="2835"/>
      <w:gridCol w:w="4110"/>
    </w:tblGrid>
    <w:tr w:rsidR="00AB3446" w:rsidRPr="00F6018B" w14:paraId="6F288CF8" w14:textId="77777777" w:rsidTr="00FE1DF4">
      <w:tc>
        <w:tcPr>
          <w:tcW w:w="2802" w:type="dxa"/>
          <w:tcBorders>
            <w:top w:val="single" w:sz="4" w:space="0" w:color="auto"/>
          </w:tcBorders>
        </w:tcPr>
        <w:p w14:paraId="692CE0D9" w14:textId="49A22F24" w:rsidR="00AB3446" w:rsidRPr="00EB0DB8" w:rsidRDefault="00AB3446" w:rsidP="00AE1000">
          <w:pPr>
            <w:spacing w:before="60"/>
            <w:rPr>
              <w:rFonts w:asciiTheme="minorBidi" w:hAnsiTheme="minorBidi" w:cstheme="minorBidi"/>
              <w:sz w:val="16"/>
              <w:szCs w:val="16"/>
            </w:rPr>
          </w:pPr>
          <w:r w:rsidRPr="00EB0DB8">
            <w:rPr>
              <w:rStyle w:val="ac"/>
              <w:rFonts w:asciiTheme="minorBidi" w:hAnsiTheme="minorBidi" w:cstheme="minorBidi"/>
              <w:sz w:val="16"/>
              <w:szCs w:val="16"/>
            </w:rPr>
            <w:t xml:space="preserve">Έντυπο:  </w:t>
          </w:r>
          <w:r w:rsidRPr="00EB0DB8">
            <w:rPr>
              <w:rFonts w:asciiTheme="minorBidi" w:hAnsiTheme="minorBidi" w:cstheme="minorBidi"/>
              <w:sz w:val="16"/>
              <w:szCs w:val="16"/>
            </w:rPr>
            <w:t>Δ1</w:t>
          </w:r>
          <w:r>
            <w:rPr>
              <w:rFonts w:asciiTheme="minorBidi" w:hAnsiTheme="minorBidi" w:cstheme="minorBidi"/>
              <w:sz w:val="16"/>
              <w:szCs w:val="16"/>
            </w:rPr>
            <w:t xml:space="preserve"> </w:t>
          </w:r>
          <w:r w:rsidRPr="00EB0DB8">
            <w:rPr>
              <w:rFonts w:asciiTheme="minorBidi" w:hAnsiTheme="minorBidi" w:cstheme="minorBidi"/>
              <w:sz w:val="16"/>
              <w:szCs w:val="16"/>
            </w:rPr>
            <w:t xml:space="preserve">Ε4 </w:t>
          </w:r>
        </w:p>
        <w:p w14:paraId="79BAE33C" w14:textId="788286A4" w:rsidR="00AB3446" w:rsidRPr="00EB0DB8" w:rsidRDefault="00AB3446" w:rsidP="00AE1000">
          <w:pPr>
            <w:numPr>
              <w:ins w:id="1" w:author="Unknown"/>
            </w:numPr>
            <w:rPr>
              <w:rStyle w:val="ac"/>
              <w:rFonts w:asciiTheme="minorBidi" w:hAnsiTheme="minorBidi" w:cstheme="minorBidi"/>
              <w:iCs/>
              <w:sz w:val="16"/>
              <w:szCs w:val="16"/>
            </w:rPr>
          </w:pPr>
          <w:r w:rsidRPr="00EB0DB8">
            <w:rPr>
              <w:rStyle w:val="ac"/>
              <w:rFonts w:asciiTheme="minorBidi" w:hAnsiTheme="minorBidi" w:cstheme="minorBidi"/>
              <w:sz w:val="16"/>
              <w:szCs w:val="16"/>
            </w:rPr>
            <w:t>Έκδοση: 1</w:t>
          </w:r>
          <w:r w:rsidRPr="00EB0DB8">
            <w:rPr>
              <w:rStyle w:val="ac"/>
              <w:rFonts w:asciiTheme="minorBidi" w:hAnsiTheme="minorBidi" w:cstheme="minorBidi"/>
              <w:iCs/>
              <w:sz w:val="16"/>
              <w:szCs w:val="16"/>
            </w:rPr>
            <w:t xml:space="preserve">η </w:t>
          </w:r>
        </w:p>
        <w:p w14:paraId="11AC5F0C" w14:textId="7847594F" w:rsidR="00AB3446" w:rsidRPr="00EB0DB8" w:rsidRDefault="00AB3446" w:rsidP="00973AD6">
          <w:pPr>
            <w:rPr>
              <w:rFonts w:asciiTheme="minorBidi" w:hAnsiTheme="minorBidi" w:cstheme="minorBidi"/>
              <w:sz w:val="16"/>
              <w:szCs w:val="16"/>
            </w:rPr>
          </w:pPr>
          <w:proofErr w:type="spellStart"/>
          <w:r w:rsidRPr="00EB0DB8">
            <w:rPr>
              <w:rStyle w:val="ac"/>
              <w:rFonts w:asciiTheme="minorBidi" w:hAnsiTheme="minorBidi" w:cstheme="minorBidi"/>
              <w:sz w:val="16"/>
              <w:szCs w:val="16"/>
            </w:rPr>
            <w:t>Ημ</w:t>
          </w:r>
          <w:proofErr w:type="spellEnd"/>
          <w:r w:rsidRPr="00EB0DB8">
            <w:rPr>
              <w:rStyle w:val="ac"/>
              <w:rFonts w:asciiTheme="minorBidi" w:hAnsiTheme="minorBidi" w:cstheme="minorBidi"/>
              <w:sz w:val="16"/>
              <w:szCs w:val="16"/>
            </w:rPr>
            <w:t>/νια Έκδοσης: 01.07.2021</w:t>
          </w:r>
          <w:r w:rsidRPr="00EB0DB8">
            <w:rPr>
              <w:rStyle w:val="ac"/>
              <w:rFonts w:asciiTheme="minorBidi" w:hAnsiTheme="minorBidi" w:cstheme="minorBidi"/>
              <w:i/>
              <w:sz w:val="16"/>
              <w:szCs w:val="16"/>
            </w:rPr>
            <w:t xml:space="preserve"> </w:t>
          </w:r>
        </w:p>
      </w:tc>
      <w:tc>
        <w:tcPr>
          <w:tcW w:w="2835" w:type="dxa"/>
          <w:tcBorders>
            <w:top w:val="single" w:sz="4" w:space="0" w:color="auto"/>
          </w:tcBorders>
          <w:vAlign w:val="center"/>
        </w:tcPr>
        <w:p w14:paraId="1CC718B7" w14:textId="59FF83B0" w:rsidR="00AB3446" w:rsidRPr="00224D94" w:rsidRDefault="00AB3446" w:rsidP="00E71648">
          <w:pPr>
            <w:spacing w:after="60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0943C6">
            <w:rPr>
              <w:rFonts w:ascii="Tahoma" w:hAnsi="Tahoma" w:cs="Tahoma"/>
              <w:sz w:val="16"/>
              <w:szCs w:val="16"/>
            </w:rPr>
            <w:t xml:space="preserve">- 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begin"/>
          </w:r>
          <w:r w:rsidRPr="003F5EE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3F5EE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8E3C86">
            <w:rPr>
              <w:rFonts w:ascii="Tahoma" w:hAnsi="Tahoma" w:cs="Tahoma"/>
              <w:noProof/>
              <w:sz w:val="16"/>
              <w:szCs w:val="16"/>
            </w:rPr>
            <w:t>5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end"/>
          </w:r>
          <w:r w:rsidRPr="000943C6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4110" w:type="dxa"/>
          <w:tcBorders>
            <w:top w:val="single" w:sz="4" w:space="0" w:color="auto"/>
          </w:tcBorders>
          <w:vAlign w:val="center"/>
        </w:tcPr>
        <w:p w14:paraId="1D0BF7A7" w14:textId="5A555EC8" w:rsidR="00AB3446" w:rsidRPr="000943C6" w:rsidRDefault="00AB3446" w:rsidP="00AE1000">
          <w:pPr>
            <w:spacing w:before="60"/>
            <w:jc w:val="right"/>
            <w:rPr>
              <w:rFonts w:ascii="Tahoma" w:hAnsi="Tahoma" w:cs="Tahoma"/>
              <w:b/>
            </w:rPr>
          </w:pPr>
          <w:r w:rsidRPr="007E2925">
            <w:rPr>
              <w:noProof/>
            </w:rPr>
            <w:drawing>
              <wp:inline distT="0" distB="0" distL="0" distR="0" wp14:anchorId="2BA24B73" wp14:editId="10A663F5">
                <wp:extent cx="1079500" cy="539750"/>
                <wp:effectExtent l="0" t="0" r="0" b="0"/>
                <wp:docPr id="3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B4F4FE" w14:textId="77777777" w:rsidR="00AB3446" w:rsidRDefault="00AB3446" w:rsidP="002B1357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728CD" w14:textId="77777777" w:rsidR="00AB3446" w:rsidRDefault="00AB3446">
    <w:pPr>
      <w:pStyle w:val="ab"/>
      <w:framePr w:wrap="around" w:vAnchor="text" w:hAnchor="margin" w:xAlign="right" w:y="1"/>
      <w:rPr>
        <w:rStyle w:val="ac"/>
      </w:rPr>
    </w:pPr>
  </w:p>
  <w:tbl>
    <w:tblPr>
      <w:tblW w:w="15134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5778"/>
      <w:gridCol w:w="3402"/>
      <w:gridCol w:w="5954"/>
    </w:tblGrid>
    <w:tr w:rsidR="00AB3446" w:rsidRPr="00F6018B" w14:paraId="27B5C1B9" w14:textId="77777777" w:rsidTr="00FE1DF4">
      <w:tc>
        <w:tcPr>
          <w:tcW w:w="5778" w:type="dxa"/>
          <w:tcBorders>
            <w:top w:val="single" w:sz="4" w:space="0" w:color="auto"/>
          </w:tcBorders>
        </w:tcPr>
        <w:p w14:paraId="60653668" w14:textId="2D151424" w:rsidR="00AB3446" w:rsidRPr="00DD2E2B" w:rsidRDefault="00AB3446" w:rsidP="00DD2E2B">
          <w:pPr>
            <w:spacing w:before="60"/>
            <w:rPr>
              <w:rStyle w:val="ac"/>
              <w:rFonts w:ascii="Tahoma" w:hAnsi="Tahoma" w:cs="Tahoma"/>
              <w:sz w:val="16"/>
              <w:szCs w:val="16"/>
            </w:rPr>
          </w:pPr>
          <w:r w:rsidRPr="00DD2E2B">
            <w:rPr>
              <w:rStyle w:val="ac"/>
              <w:rFonts w:ascii="Tahoma" w:hAnsi="Tahoma" w:cs="Tahoma"/>
              <w:sz w:val="16"/>
              <w:szCs w:val="16"/>
            </w:rPr>
            <w:t xml:space="preserve">Έντυπο:  </w:t>
          </w:r>
          <w:r>
            <w:rPr>
              <w:rStyle w:val="ac"/>
              <w:rFonts w:ascii="Tahoma" w:hAnsi="Tahoma" w:cs="Tahoma"/>
              <w:sz w:val="16"/>
              <w:szCs w:val="16"/>
            </w:rPr>
            <w:t>Δ1 Ε4</w:t>
          </w:r>
        </w:p>
        <w:p w14:paraId="25E53064" w14:textId="43DD2246" w:rsidR="00AB3446" w:rsidRPr="00DD2E2B" w:rsidRDefault="00AB3446" w:rsidP="00DD2E2B">
          <w:pPr>
            <w:spacing w:before="60"/>
            <w:rPr>
              <w:rStyle w:val="ac"/>
              <w:rFonts w:ascii="Tahoma" w:hAnsi="Tahoma" w:cs="Tahoma"/>
              <w:sz w:val="16"/>
              <w:szCs w:val="16"/>
            </w:rPr>
          </w:pPr>
          <w:r w:rsidRPr="00DD2E2B">
            <w:rPr>
              <w:rStyle w:val="ac"/>
              <w:rFonts w:ascii="Tahoma" w:hAnsi="Tahoma" w:cs="Tahoma"/>
              <w:sz w:val="16"/>
              <w:szCs w:val="16"/>
            </w:rPr>
            <w:t xml:space="preserve">Έκδοση: </w:t>
          </w:r>
          <w:r>
            <w:rPr>
              <w:rStyle w:val="ac"/>
              <w:rFonts w:ascii="Tahoma" w:hAnsi="Tahoma" w:cs="Tahoma"/>
              <w:sz w:val="16"/>
              <w:szCs w:val="16"/>
            </w:rPr>
            <w:t>1</w:t>
          </w:r>
          <w:r w:rsidRPr="00DD2E2B">
            <w:rPr>
              <w:rStyle w:val="ac"/>
              <w:rFonts w:ascii="Tahoma" w:hAnsi="Tahoma" w:cs="Tahoma"/>
              <w:sz w:val="16"/>
              <w:szCs w:val="16"/>
            </w:rPr>
            <w:t xml:space="preserve">η </w:t>
          </w:r>
        </w:p>
        <w:p w14:paraId="647E226D" w14:textId="0677AC64" w:rsidR="00AB3446" w:rsidRPr="000943C6" w:rsidRDefault="00AB3446" w:rsidP="00CF1227">
          <w:pPr>
            <w:rPr>
              <w:rFonts w:ascii="Tahoma" w:hAnsi="Tahoma" w:cs="Tahoma"/>
              <w:b/>
            </w:rPr>
          </w:pPr>
          <w:proofErr w:type="spellStart"/>
          <w:r w:rsidRPr="00DD2E2B">
            <w:rPr>
              <w:rStyle w:val="ac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D2E2B">
            <w:rPr>
              <w:rStyle w:val="ac"/>
              <w:rFonts w:ascii="Tahoma" w:hAnsi="Tahoma" w:cs="Tahoma"/>
              <w:sz w:val="16"/>
              <w:szCs w:val="16"/>
            </w:rPr>
            <w:t xml:space="preserve">/νια Έκδοσης: </w:t>
          </w:r>
          <w:r>
            <w:rPr>
              <w:rStyle w:val="ac"/>
              <w:rFonts w:ascii="Tahoma" w:hAnsi="Tahoma" w:cs="Tahoma"/>
              <w:sz w:val="16"/>
              <w:szCs w:val="16"/>
            </w:rPr>
            <w:t>01</w:t>
          </w:r>
          <w:r w:rsidRPr="00DD2E2B">
            <w:rPr>
              <w:rStyle w:val="ac"/>
              <w:rFonts w:ascii="Tahoma" w:hAnsi="Tahoma" w:cs="Tahoma"/>
              <w:sz w:val="16"/>
              <w:szCs w:val="16"/>
            </w:rPr>
            <w:t>.0</w:t>
          </w:r>
          <w:r>
            <w:rPr>
              <w:rStyle w:val="ac"/>
              <w:rFonts w:ascii="Tahoma" w:hAnsi="Tahoma" w:cs="Tahoma"/>
              <w:sz w:val="16"/>
              <w:szCs w:val="16"/>
            </w:rPr>
            <w:t>7</w:t>
          </w:r>
          <w:r w:rsidRPr="00DD2E2B">
            <w:rPr>
              <w:rStyle w:val="ac"/>
              <w:rFonts w:ascii="Tahoma" w:hAnsi="Tahoma" w:cs="Tahoma"/>
              <w:sz w:val="16"/>
              <w:szCs w:val="16"/>
            </w:rPr>
            <w:t>.20</w:t>
          </w:r>
          <w:r>
            <w:rPr>
              <w:rStyle w:val="ac"/>
              <w:rFonts w:ascii="Tahoma" w:hAnsi="Tahoma" w:cs="Tahoma"/>
              <w:sz w:val="16"/>
              <w:szCs w:val="16"/>
            </w:rPr>
            <w:t>21</w:t>
          </w:r>
        </w:p>
      </w:tc>
      <w:tc>
        <w:tcPr>
          <w:tcW w:w="3402" w:type="dxa"/>
          <w:tcBorders>
            <w:top w:val="single" w:sz="4" w:space="0" w:color="auto"/>
          </w:tcBorders>
          <w:vAlign w:val="center"/>
        </w:tcPr>
        <w:p w14:paraId="55FB8EFB" w14:textId="236F1CA8" w:rsidR="00AB3446" w:rsidRPr="00E71648" w:rsidRDefault="00AB3446" w:rsidP="00E71648">
          <w:pPr>
            <w:spacing w:after="60"/>
            <w:ind w:left="40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0943C6">
            <w:rPr>
              <w:rFonts w:ascii="Tahoma" w:hAnsi="Tahoma" w:cs="Tahoma"/>
              <w:sz w:val="16"/>
              <w:szCs w:val="16"/>
            </w:rPr>
            <w:t xml:space="preserve">- 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begin"/>
          </w:r>
          <w:r w:rsidRPr="003F5EE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3F5EE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FA2E08">
            <w:rPr>
              <w:rFonts w:ascii="Tahoma" w:hAnsi="Tahoma" w:cs="Tahoma"/>
              <w:noProof/>
              <w:sz w:val="16"/>
              <w:szCs w:val="16"/>
            </w:rPr>
            <w:t>3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end"/>
          </w:r>
          <w:r w:rsidRPr="000943C6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5954" w:type="dxa"/>
          <w:tcBorders>
            <w:top w:val="single" w:sz="4" w:space="0" w:color="auto"/>
          </w:tcBorders>
          <w:vAlign w:val="center"/>
        </w:tcPr>
        <w:p w14:paraId="2EA915CA" w14:textId="48C62F5B" w:rsidR="00AB3446" w:rsidRPr="000943C6" w:rsidRDefault="00AB3446" w:rsidP="00AE1000">
          <w:pPr>
            <w:spacing w:before="60"/>
            <w:jc w:val="right"/>
            <w:rPr>
              <w:rFonts w:ascii="Tahoma" w:hAnsi="Tahoma" w:cs="Tahoma"/>
              <w:b/>
            </w:rPr>
          </w:pPr>
          <w:r w:rsidRPr="007E2925">
            <w:rPr>
              <w:noProof/>
            </w:rPr>
            <w:drawing>
              <wp:inline distT="0" distB="0" distL="0" distR="0" wp14:anchorId="76139464" wp14:editId="6830B477">
                <wp:extent cx="1079500" cy="539750"/>
                <wp:effectExtent l="0" t="0" r="0" b="0"/>
                <wp:docPr id="6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D599CC" w14:textId="77777777" w:rsidR="00AB3446" w:rsidRDefault="00AB3446" w:rsidP="002B1357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73FBC" w14:textId="77777777" w:rsidR="00481478" w:rsidRDefault="00481478">
      <w:r>
        <w:separator/>
      </w:r>
    </w:p>
    <w:p w14:paraId="720502AF" w14:textId="77777777" w:rsidR="00481478" w:rsidRDefault="00481478"/>
  </w:footnote>
  <w:footnote w:type="continuationSeparator" w:id="0">
    <w:p w14:paraId="7FB67D24" w14:textId="77777777" w:rsidR="00481478" w:rsidRDefault="00481478">
      <w:r>
        <w:continuationSeparator/>
      </w:r>
    </w:p>
    <w:p w14:paraId="16EBD64D" w14:textId="77777777" w:rsidR="00481478" w:rsidRDefault="00481478"/>
  </w:footnote>
  <w:footnote w:type="continuationNotice" w:id="1">
    <w:p w14:paraId="5370AD72" w14:textId="77777777" w:rsidR="00481478" w:rsidRDefault="00481478"/>
  </w:footnote>
  <w:footnote w:id="2">
    <w:p w14:paraId="64F67859" w14:textId="77777777" w:rsidR="00AB3446" w:rsidRPr="00D45E30" w:rsidRDefault="00AB3446" w:rsidP="007A62DF">
      <w:pPr>
        <w:pStyle w:val="a8"/>
        <w:jc w:val="both"/>
      </w:pPr>
      <w:r>
        <w:rPr>
          <w:rStyle w:val="a9"/>
        </w:rPr>
        <w:footnoteRef/>
      </w:r>
      <w:r>
        <w:t xml:space="preserve"> </w:t>
      </w:r>
      <w:r w:rsidRPr="00D45E30">
        <w:rPr>
          <w:rFonts w:ascii="Tahoma" w:hAnsi="Tahoma" w:cs="Tahoma"/>
          <w:sz w:val="18"/>
          <w:szCs w:val="18"/>
        </w:rPr>
        <w:t>Αναφέρεται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ανάλογα με το είδος του Φορέα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το θεσμικό πλαίσιο από το οποίο προκύπτει η ισχύουσα οργανωτική δομή</w:t>
      </w:r>
      <w:r w:rsidRPr="00B34014">
        <w:rPr>
          <w:rFonts w:ascii="Tahoma" w:hAnsi="Tahoma" w:cs="Tahoma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>αρμοδιότητα</w:t>
      </w:r>
      <w:r w:rsidRPr="00D45E30">
        <w:rPr>
          <w:rFonts w:ascii="Tahoma" w:hAnsi="Tahoma" w:cs="Tahoma"/>
          <w:sz w:val="18"/>
          <w:szCs w:val="18"/>
        </w:rPr>
        <w:t xml:space="preserve">  (</w:t>
      </w:r>
      <w:proofErr w:type="spellStart"/>
      <w:r w:rsidRPr="00D45E30">
        <w:rPr>
          <w:rFonts w:ascii="Tahoma" w:hAnsi="Tahoma" w:cs="Tahoma"/>
          <w:sz w:val="18"/>
          <w:szCs w:val="18"/>
        </w:rPr>
        <w:t>π.χ</w:t>
      </w:r>
      <w:proofErr w:type="spellEnd"/>
      <w:r w:rsidRPr="00D45E30">
        <w:rPr>
          <w:rFonts w:ascii="Tahoma" w:hAnsi="Tahoma" w:cs="Tahoma"/>
          <w:sz w:val="18"/>
          <w:szCs w:val="18"/>
        </w:rPr>
        <w:t xml:space="preserve"> ΠΔ με τον ισχύοντα «οργανισμό», Εσωτερικός κανονισμός λειτουργίας κλπ)</w:t>
      </w:r>
    </w:p>
    <w:p w14:paraId="5E73DD13" w14:textId="77777777" w:rsidR="00AB3446" w:rsidRDefault="00AB3446" w:rsidP="007A62DF">
      <w:pPr>
        <w:pStyle w:val="a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10DAD" w14:textId="77777777" w:rsidR="00AB3446" w:rsidRPr="00E95765" w:rsidRDefault="00AB3446" w:rsidP="00E95765">
    <w:pPr>
      <w:pStyle w:val="ae"/>
      <w:ind w:left="6379" w:hanging="99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70DCD" w14:textId="77777777" w:rsidR="00AB3446" w:rsidRPr="00E95765" w:rsidRDefault="00AB3446" w:rsidP="00E95765">
    <w:pPr>
      <w:pStyle w:val="ae"/>
      <w:ind w:left="6379" w:hanging="99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871728"/>
    <w:multiLevelType w:val="hybridMultilevel"/>
    <w:tmpl w:val="DE6C7E6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9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1" w15:restartNumberingAfterBreak="0">
    <w:nsid w:val="0F933C0B"/>
    <w:multiLevelType w:val="hybridMultilevel"/>
    <w:tmpl w:val="805A7C0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cs="Times New Roman"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0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1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3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2248F4"/>
    <w:multiLevelType w:val="multilevel"/>
    <w:tmpl w:val="070EF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5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3BE2E45"/>
    <w:multiLevelType w:val="hybridMultilevel"/>
    <w:tmpl w:val="B0FC2A5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CFC3BAA"/>
    <w:multiLevelType w:val="hybridMultilevel"/>
    <w:tmpl w:val="634CCA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AD750F"/>
    <w:multiLevelType w:val="hybridMultilevel"/>
    <w:tmpl w:val="31B2F15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4" w15:restartNumberingAfterBreak="0">
    <w:nsid w:val="76600F7A"/>
    <w:multiLevelType w:val="hybridMultilevel"/>
    <w:tmpl w:val="E7403214"/>
    <w:lvl w:ilvl="0" w:tplc="0408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9"/>
        </w:tabs>
        <w:ind w:left="150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abstractNum w:abstractNumId="45" w15:restartNumberingAfterBreak="0">
    <w:nsid w:val="7E932707"/>
    <w:multiLevelType w:val="hybridMultilevel"/>
    <w:tmpl w:val="FC866AC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7865181">
    <w:abstractNumId w:val="14"/>
  </w:num>
  <w:num w:numId="2" w16cid:durableId="953906895">
    <w:abstractNumId w:val="38"/>
  </w:num>
  <w:num w:numId="3" w16cid:durableId="1464619627">
    <w:abstractNumId w:val="24"/>
  </w:num>
  <w:num w:numId="4" w16cid:durableId="564611614">
    <w:abstractNumId w:val="12"/>
  </w:num>
  <w:num w:numId="5" w16cid:durableId="1728868726">
    <w:abstractNumId w:val="5"/>
  </w:num>
  <w:num w:numId="6" w16cid:durableId="1316715067">
    <w:abstractNumId w:val="32"/>
  </w:num>
  <w:num w:numId="7" w16cid:durableId="982394289">
    <w:abstractNumId w:val="15"/>
  </w:num>
  <w:num w:numId="8" w16cid:durableId="310718240">
    <w:abstractNumId w:val="8"/>
  </w:num>
  <w:num w:numId="9" w16cid:durableId="1769081593">
    <w:abstractNumId w:val="10"/>
  </w:num>
  <w:num w:numId="10" w16cid:durableId="1098059132">
    <w:abstractNumId w:val="16"/>
  </w:num>
  <w:num w:numId="11" w16cid:durableId="532575400">
    <w:abstractNumId w:val="19"/>
  </w:num>
  <w:num w:numId="12" w16cid:durableId="798955495">
    <w:abstractNumId w:val="13"/>
  </w:num>
  <w:num w:numId="13" w16cid:durableId="322970752">
    <w:abstractNumId w:val="0"/>
  </w:num>
  <w:num w:numId="14" w16cid:durableId="1331517200">
    <w:abstractNumId w:val="21"/>
  </w:num>
  <w:num w:numId="15" w16cid:durableId="1371800645">
    <w:abstractNumId w:val="7"/>
  </w:num>
  <w:num w:numId="16" w16cid:durableId="966817549">
    <w:abstractNumId w:val="1"/>
  </w:num>
  <w:num w:numId="17" w16cid:durableId="204413902">
    <w:abstractNumId w:val="18"/>
  </w:num>
  <w:num w:numId="18" w16cid:durableId="1811052713">
    <w:abstractNumId w:val="22"/>
  </w:num>
  <w:num w:numId="19" w16cid:durableId="932468230">
    <w:abstractNumId w:val="25"/>
  </w:num>
  <w:num w:numId="20" w16cid:durableId="1469661205">
    <w:abstractNumId w:val="9"/>
  </w:num>
  <w:num w:numId="21" w16cid:durableId="930820393">
    <w:abstractNumId w:val="35"/>
  </w:num>
  <w:num w:numId="22" w16cid:durableId="854999922">
    <w:abstractNumId w:val="31"/>
  </w:num>
  <w:num w:numId="23" w16cid:durableId="170335807">
    <w:abstractNumId w:val="2"/>
  </w:num>
  <w:num w:numId="24" w16cid:durableId="1022975312">
    <w:abstractNumId w:val="28"/>
  </w:num>
  <w:num w:numId="25" w16cid:durableId="1477187400">
    <w:abstractNumId w:val="27"/>
  </w:num>
  <w:num w:numId="26" w16cid:durableId="849180937">
    <w:abstractNumId w:val="30"/>
  </w:num>
  <w:num w:numId="27" w16cid:durableId="1076440329">
    <w:abstractNumId w:val="39"/>
  </w:num>
  <w:num w:numId="28" w16cid:durableId="339544848">
    <w:abstractNumId w:val="17"/>
  </w:num>
  <w:num w:numId="29" w16cid:durableId="1909219576">
    <w:abstractNumId w:val="29"/>
  </w:num>
  <w:num w:numId="30" w16cid:durableId="2012951641">
    <w:abstractNumId w:val="20"/>
  </w:num>
  <w:num w:numId="31" w16cid:durableId="1465583863">
    <w:abstractNumId w:val="33"/>
  </w:num>
  <w:num w:numId="32" w16cid:durableId="2955259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21190096">
    <w:abstractNumId w:val="4"/>
  </w:num>
  <w:num w:numId="34" w16cid:durableId="1082601601">
    <w:abstractNumId w:val="3"/>
  </w:num>
  <w:num w:numId="35" w16cid:durableId="352460527">
    <w:abstractNumId w:val="43"/>
  </w:num>
  <w:num w:numId="36" w16cid:durableId="803698485">
    <w:abstractNumId w:val="6"/>
  </w:num>
  <w:num w:numId="37" w16cid:durableId="1500660230">
    <w:abstractNumId w:val="26"/>
  </w:num>
  <w:num w:numId="38" w16cid:durableId="1860436704">
    <w:abstractNumId w:val="36"/>
  </w:num>
  <w:num w:numId="39" w16cid:durableId="1705015092">
    <w:abstractNumId w:val="44"/>
  </w:num>
  <w:num w:numId="40" w16cid:durableId="645742800">
    <w:abstractNumId w:val="37"/>
  </w:num>
  <w:num w:numId="41" w16cid:durableId="1802839346">
    <w:abstractNumId w:val="11"/>
  </w:num>
  <w:num w:numId="42" w16cid:durableId="1061441301">
    <w:abstractNumId w:val="41"/>
  </w:num>
  <w:num w:numId="43" w16cid:durableId="1341353263">
    <w:abstractNumId w:val="45"/>
  </w:num>
  <w:num w:numId="44" w16cid:durableId="173843388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6416389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88436904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10406732">
    <w:abstractNumId w:val="23"/>
  </w:num>
  <w:num w:numId="48" w16cid:durableId="1335306740">
    <w:abstractNumId w:val="40"/>
  </w:num>
  <w:num w:numId="49" w16cid:durableId="18616229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32D"/>
    <w:rsid w:val="0000326E"/>
    <w:rsid w:val="000047CD"/>
    <w:rsid w:val="000052F4"/>
    <w:rsid w:val="0000748D"/>
    <w:rsid w:val="00007ABD"/>
    <w:rsid w:val="00011032"/>
    <w:rsid w:val="00012627"/>
    <w:rsid w:val="00012B3C"/>
    <w:rsid w:val="000152CA"/>
    <w:rsid w:val="00017568"/>
    <w:rsid w:val="00017E16"/>
    <w:rsid w:val="00020B04"/>
    <w:rsid w:val="00020E87"/>
    <w:rsid w:val="00023BAF"/>
    <w:rsid w:val="00023BCC"/>
    <w:rsid w:val="00025583"/>
    <w:rsid w:val="000304A4"/>
    <w:rsid w:val="00033067"/>
    <w:rsid w:val="00034BD7"/>
    <w:rsid w:val="00036DDB"/>
    <w:rsid w:val="000415AF"/>
    <w:rsid w:val="00041E72"/>
    <w:rsid w:val="000456E0"/>
    <w:rsid w:val="0004608D"/>
    <w:rsid w:val="00047220"/>
    <w:rsid w:val="00047378"/>
    <w:rsid w:val="0005017A"/>
    <w:rsid w:val="00051A2B"/>
    <w:rsid w:val="000546B9"/>
    <w:rsid w:val="000557B4"/>
    <w:rsid w:val="000558A5"/>
    <w:rsid w:val="0005701F"/>
    <w:rsid w:val="00057B45"/>
    <w:rsid w:val="00060542"/>
    <w:rsid w:val="0006215E"/>
    <w:rsid w:val="00062476"/>
    <w:rsid w:val="000631E3"/>
    <w:rsid w:val="00063DAD"/>
    <w:rsid w:val="00064D21"/>
    <w:rsid w:val="00066DF3"/>
    <w:rsid w:val="00067301"/>
    <w:rsid w:val="0007161C"/>
    <w:rsid w:val="00071683"/>
    <w:rsid w:val="00073390"/>
    <w:rsid w:val="000741B5"/>
    <w:rsid w:val="00074DB0"/>
    <w:rsid w:val="000758F0"/>
    <w:rsid w:val="00075A4F"/>
    <w:rsid w:val="00076282"/>
    <w:rsid w:val="000812EE"/>
    <w:rsid w:val="000825F9"/>
    <w:rsid w:val="0008343A"/>
    <w:rsid w:val="000836C5"/>
    <w:rsid w:val="00083EF0"/>
    <w:rsid w:val="0008506F"/>
    <w:rsid w:val="00085C86"/>
    <w:rsid w:val="00085D3A"/>
    <w:rsid w:val="00085DF9"/>
    <w:rsid w:val="00086E15"/>
    <w:rsid w:val="00087579"/>
    <w:rsid w:val="000934C7"/>
    <w:rsid w:val="000943C6"/>
    <w:rsid w:val="00094997"/>
    <w:rsid w:val="00096EBF"/>
    <w:rsid w:val="000A03B8"/>
    <w:rsid w:val="000A0F36"/>
    <w:rsid w:val="000A16BC"/>
    <w:rsid w:val="000A59E1"/>
    <w:rsid w:val="000A64B3"/>
    <w:rsid w:val="000A6739"/>
    <w:rsid w:val="000A771C"/>
    <w:rsid w:val="000B080F"/>
    <w:rsid w:val="000B1FB1"/>
    <w:rsid w:val="000B2A3C"/>
    <w:rsid w:val="000B3AF1"/>
    <w:rsid w:val="000B51BE"/>
    <w:rsid w:val="000B547D"/>
    <w:rsid w:val="000B5F3F"/>
    <w:rsid w:val="000B621E"/>
    <w:rsid w:val="000B6A81"/>
    <w:rsid w:val="000C19B2"/>
    <w:rsid w:val="000C3F0F"/>
    <w:rsid w:val="000C691A"/>
    <w:rsid w:val="000C6A69"/>
    <w:rsid w:val="000C6B72"/>
    <w:rsid w:val="000C799C"/>
    <w:rsid w:val="000C7B3F"/>
    <w:rsid w:val="000D00FF"/>
    <w:rsid w:val="000D0435"/>
    <w:rsid w:val="000D2E81"/>
    <w:rsid w:val="000D324A"/>
    <w:rsid w:val="000D3A4A"/>
    <w:rsid w:val="000D4FEC"/>
    <w:rsid w:val="000D57D4"/>
    <w:rsid w:val="000D617A"/>
    <w:rsid w:val="000D6493"/>
    <w:rsid w:val="000D6546"/>
    <w:rsid w:val="000E05E7"/>
    <w:rsid w:val="000E0CAC"/>
    <w:rsid w:val="000E4427"/>
    <w:rsid w:val="000E46E5"/>
    <w:rsid w:val="000E6EBB"/>
    <w:rsid w:val="000F2101"/>
    <w:rsid w:val="000F26A5"/>
    <w:rsid w:val="000F2A4A"/>
    <w:rsid w:val="000F470B"/>
    <w:rsid w:val="000F693E"/>
    <w:rsid w:val="000F6DC3"/>
    <w:rsid w:val="000F77B9"/>
    <w:rsid w:val="00101B00"/>
    <w:rsid w:val="00101DCA"/>
    <w:rsid w:val="001025BF"/>
    <w:rsid w:val="00103059"/>
    <w:rsid w:val="00105BAF"/>
    <w:rsid w:val="00106403"/>
    <w:rsid w:val="00106D63"/>
    <w:rsid w:val="0011043D"/>
    <w:rsid w:val="0011131E"/>
    <w:rsid w:val="001125F4"/>
    <w:rsid w:val="001130BF"/>
    <w:rsid w:val="00113DF5"/>
    <w:rsid w:val="001156C6"/>
    <w:rsid w:val="00116035"/>
    <w:rsid w:val="00120165"/>
    <w:rsid w:val="001203D2"/>
    <w:rsid w:val="00122326"/>
    <w:rsid w:val="001229DE"/>
    <w:rsid w:val="00126B93"/>
    <w:rsid w:val="00126D4D"/>
    <w:rsid w:val="00130442"/>
    <w:rsid w:val="00130B46"/>
    <w:rsid w:val="001329AC"/>
    <w:rsid w:val="00135CC9"/>
    <w:rsid w:val="001363BD"/>
    <w:rsid w:val="00142667"/>
    <w:rsid w:val="001427FD"/>
    <w:rsid w:val="00144DA8"/>
    <w:rsid w:val="00144FCB"/>
    <w:rsid w:val="00147C0C"/>
    <w:rsid w:val="0015038B"/>
    <w:rsid w:val="001504A0"/>
    <w:rsid w:val="001505A2"/>
    <w:rsid w:val="001523F0"/>
    <w:rsid w:val="00155600"/>
    <w:rsid w:val="0015596D"/>
    <w:rsid w:val="00156583"/>
    <w:rsid w:val="00157B0E"/>
    <w:rsid w:val="00157F79"/>
    <w:rsid w:val="00163359"/>
    <w:rsid w:val="001642E8"/>
    <w:rsid w:val="001649F7"/>
    <w:rsid w:val="00166199"/>
    <w:rsid w:val="00166A44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4BDE"/>
    <w:rsid w:val="00185DF8"/>
    <w:rsid w:val="001912B4"/>
    <w:rsid w:val="00193F8F"/>
    <w:rsid w:val="00194E7F"/>
    <w:rsid w:val="00195C16"/>
    <w:rsid w:val="001963A4"/>
    <w:rsid w:val="001A0DF2"/>
    <w:rsid w:val="001A1D39"/>
    <w:rsid w:val="001A40BA"/>
    <w:rsid w:val="001B1092"/>
    <w:rsid w:val="001B1643"/>
    <w:rsid w:val="001B1A83"/>
    <w:rsid w:val="001B2003"/>
    <w:rsid w:val="001B2509"/>
    <w:rsid w:val="001B344A"/>
    <w:rsid w:val="001B38D3"/>
    <w:rsid w:val="001B48A5"/>
    <w:rsid w:val="001C50BF"/>
    <w:rsid w:val="001C674A"/>
    <w:rsid w:val="001C7577"/>
    <w:rsid w:val="001D01CC"/>
    <w:rsid w:val="001D13E2"/>
    <w:rsid w:val="001D1747"/>
    <w:rsid w:val="001D237D"/>
    <w:rsid w:val="001D4E4B"/>
    <w:rsid w:val="001D6489"/>
    <w:rsid w:val="001D674E"/>
    <w:rsid w:val="001D75DA"/>
    <w:rsid w:val="001E14B6"/>
    <w:rsid w:val="001E25DE"/>
    <w:rsid w:val="001E2876"/>
    <w:rsid w:val="001E466E"/>
    <w:rsid w:val="001E5D53"/>
    <w:rsid w:val="001F028A"/>
    <w:rsid w:val="001F0469"/>
    <w:rsid w:val="001F0757"/>
    <w:rsid w:val="001F0E34"/>
    <w:rsid w:val="001F2E75"/>
    <w:rsid w:val="001F367E"/>
    <w:rsid w:val="001F43D3"/>
    <w:rsid w:val="001F4449"/>
    <w:rsid w:val="001F4477"/>
    <w:rsid w:val="001F5F76"/>
    <w:rsid w:val="001F6446"/>
    <w:rsid w:val="00200714"/>
    <w:rsid w:val="00200C73"/>
    <w:rsid w:val="00204595"/>
    <w:rsid w:val="002056E1"/>
    <w:rsid w:val="0020644D"/>
    <w:rsid w:val="002075C9"/>
    <w:rsid w:val="00210307"/>
    <w:rsid w:val="00210FD8"/>
    <w:rsid w:val="00214BDD"/>
    <w:rsid w:val="00214FEE"/>
    <w:rsid w:val="0021516B"/>
    <w:rsid w:val="00215351"/>
    <w:rsid w:val="0021728A"/>
    <w:rsid w:val="00220A4A"/>
    <w:rsid w:val="00223248"/>
    <w:rsid w:val="0022488A"/>
    <w:rsid w:val="00224D94"/>
    <w:rsid w:val="0023076D"/>
    <w:rsid w:val="002348CE"/>
    <w:rsid w:val="00235678"/>
    <w:rsid w:val="00236108"/>
    <w:rsid w:val="002410D6"/>
    <w:rsid w:val="002421CB"/>
    <w:rsid w:val="002427F3"/>
    <w:rsid w:val="002436D2"/>
    <w:rsid w:val="00243D41"/>
    <w:rsid w:val="00251430"/>
    <w:rsid w:val="00251E6A"/>
    <w:rsid w:val="002530CC"/>
    <w:rsid w:val="00253518"/>
    <w:rsid w:val="00255A5D"/>
    <w:rsid w:val="00256F69"/>
    <w:rsid w:val="00261396"/>
    <w:rsid w:val="002617CD"/>
    <w:rsid w:val="002620D8"/>
    <w:rsid w:val="002632D6"/>
    <w:rsid w:val="00264A51"/>
    <w:rsid w:val="00264BD2"/>
    <w:rsid w:val="00267687"/>
    <w:rsid w:val="00267AA1"/>
    <w:rsid w:val="002701D9"/>
    <w:rsid w:val="00271096"/>
    <w:rsid w:val="00275398"/>
    <w:rsid w:val="00275FC1"/>
    <w:rsid w:val="00277798"/>
    <w:rsid w:val="00277950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376D"/>
    <w:rsid w:val="002A09CE"/>
    <w:rsid w:val="002A0E1A"/>
    <w:rsid w:val="002A207F"/>
    <w:rsid w:val="002A3271"/>
    <w:rsid w:val="002A3A13"/>
    <w:rsid w:val="002A54B5"/>
    <w:rsid w:val="002A79C1"/>
    <w:rsid w:val="002A7BA0"/>
    <w:rsid w:val="002A7E5E"/>
    <w:rsid w:val="002A7F6E"/>
    <w:rsid w:val="002B018C"/>
    <w:rsid w:val="002B07AD"/>
    <w:rsid w:val="002B1357"/>
    <w:rsid w:val="002B1F1F"/>
    <w:rsid w:val="002B50C9"/>
    <w:rsid w:val="002B6CFC"/>
    <w:rsid w:val="002B7835"/>
    <w:rsid w:val="002C0B95"/>
    <w:rsid w:val="002C1660"/>
    <w:rsid w:val="002C2F88"/>
    <w:rsid w:val="002C36C1"/>
    <w:rsid w:val="002C590A"/>
    <w:rsid w:val="002C5FB7"/>
    <w:rsid w:val="002C6DAD"/>
    <w:rsid w:val="002C6FD6"/>
    <w:rsid w:val="002C7F75"/>
    <w:rsid w:val="002D2FFB"/>
    <w:rsid w:val="002D6D35"/>
    <w:rsid w:val="002D7233"/>
    <w:rsid w:val="002E002F"/>
    <w:rsid w:val="002E0F50"/>
    <w:rsid w:val="002E34B1"/>
    <w:rsid w:val="002E4824"/>
    <w:rsid w:val="002E7B95"/>
    <w:rsid w:val="002E7BCA"/>
    <w:rsid w:val="002F058C"/>
    <w:rsid w:val="0030076E"/>
    <w:rsid w:val="003008DC"/>
    <w:rsid w:val="0030135D"/>
    <w:rsid w:val="003021DD"/>
    <w:rsid w:val="0030577F"/>
    <w:rsid w:val="00305C6B"/>
    <w:rsid w:val="00305E7B"/>
    <w:rsid w:val="00307ECB"/>
    <w:rsid w:val="0031004C"/>
    <w:rsid w:val="00310550"/>
    <w:rsid w:val="0031079C"/>
    <w:rsid w:val="00311EA4"/>
    <w:rsid w:val="00312D23"/>
    <w:rsid w:val="00315BE7"/>
    <w:rsid w:val="00316004"/>
    <w:rsid w:val="0031658F"/>
    <w:rsid w:val="00316D14"/>
    <w:rsid w:val="00317502"/>
    <w:rsid w:val="00322A1F"/>
    <w:rsid w:val="00323524"/>
    <w:rsid w:val="003241FC"/>
    <w:rsid w:val="0032435D"/>
    <w:rsid w:val="0032630E"/>
    <w:rsid w:val="00327898"/>
    <w:rsid w:val="00330246"/>
    <w:rsid w:val="003321CF"/>
    <w:rsid w:val="003321DB"/>
    <w:rsid w:val="00333E28"/>
    <w:rsid w:val="00333ED1"/>
    <w:rsid w:val="003343A9"/>
    <w:rsid w:val="00336DB7"/>
    <w:rsid w:val="00336ED6"/>
    <w:rsid w:val="00337EF2"/>
    <w:rsid w:val="00341363"/>
    <w:rsid w:val="0034437A"/>
    <w:rsid w:val="00345571"/>
    <w:rsid w:val="0034607C"/>
    <w:rsid w:val="003461A6"/>
    <w:rsid w:val="00346D3C"/>
    <w:rsid w:val="0035348F"/>
    <w:rsid w:val="00353C37"/>
    <w:rsid w:val="00353D30"/>
    <w:rsid w:val="00354771"/>
    <w:rsid w:val="003553AF"/>
    <w:rsid w:val="00355FE5"/>
    <w:rsid w:val="00356DEF"/>
    <w:rsid w:val="003608D7"/>
    <w:rsid w:val="003654BB"/>
    <w:rsid w:val="00365EA6"/>
    <w:rsid w:val="00371625"/>
    <w:rsid w:val="00372830"/>
    <w:rsid w:val="00373853"/>
    <w:rsid w:val="00375BB8"/>
    <w:rsid w:val="00375C9C"/>
    <w:rsid w:val="003763A2"/>
    <w:rsid w:val="00377613"/>
    <w:rsid w:val="0038199E"/>
    <w:rsid w:val="00381EAD"/>
    <w:rsid w:val="00382EDC"/>
    <w:rsid w:val="003852FC"/>
    <w:rsid w:val="003869A1"/>
    <w:rsid w:val="00387F23"/>
    <w:rsid w:val="00391DA7"/>
    <w:rsid w:val="0039654A"/>
    <w:rsid w:val="003974F0"/>
    <w:rsid w:val="003A1688"/>
    <w:rsid w:val="003A36E6"/>
    <w:rsid w:val="003A6494"/>
    <w:rsid w:val="003A6A8A"/>
    <w:rsid w:val="003B01C5"/>
    <w:rsid w:val="003B1559"/>
    <w:rsid w:val="003B26CE"/>
    <w:rsid w:val="003B3297"/>
    <w:rsid w:val="003B3DEC"/>
    <w:rsid w:val="003B4FB1"/>
    <w:rsid w:val="003B53BD"/>
    <w:rsid w:val="003B5994"/>
    <w:rsid w:val="003B59F7"/>
    <w:rsid w:val="003C1C2D"/>
    <w:rsid w:val="003C2457"/>
    <w:rsid w:val="003C5072"/>
    <w:rsid w:val="003C73F2"/>
    <w:rsid w:val="003C7C4A"/>
    <w:rsid w:val="003D18EF"/>
    <w:rsid w:val="003D1BA3"/>
    <w:rsid w:val="003D2A9F"/>
    <w:rsid w:val="003D4788"/>
    <w:rsid w:val="003D4C93"/>
    <w:rsid w:val="003D6582"/>
    <w:rsid w:val="003D6AA6"/>
    <w:rsid w:val="003D6ED2"/>
    <w:rsid w:val="003D7CF1"/>
    <w:rsid w:val="003E027C"/>
    <w:rsid w:val="003E082E"/>
    <w:rsid w:val="003E0BDA"/>
    <w:rsid w:val="003E0E49"/>
    <w:rsid w:val="003E120A"/>
    <w:rsid w:val="003E20C0"/>
    <w:rsid w:val="003E240E"/>
    <w:rsid w:val="003E4614"/>
    <w:rsid w:val="003E5944"/>
    <w:rsid w:val="003E6126"/>
    <w:rsid w:val="003E7B26"/>
    <w:rsid w:val="003F41C5"/>
    <w:rsid w:val="003F5175"/>
    <w:rsid w:val="003F53B6"/>
    <w:rsid w:val="003F5EE2"/>
    <w:rsid w:val="003F6A11"/>
    <w:rsid w:val="003F7B5A"/>
    <w:rsid w:val="004007A6"/>
    <w:rsid w:val="004014B2"/>
    <w:rsid w:val="00401B8A"/>
    <w:rsid w:val="0040229C"/>
    <w:rsid w:val="00404763"/>
    <w:rsid w:val="0040501B"/>
    <w:rsid w:val="00405125"/>
    <w:rsid w:val="00405E74"/>
    <w:rsid w:val="0040631D"/>
    <w:rsid w:val="0040659A"/>
    <w:rsid w:val="0040668D"/>
    <w:rsid w:val="0041023F"/>
    <w:rsid w:val="0041245F"/>
    <w:rsid w:val="00413D31"/>
    <w:rsid w:val="00413D3E"/>
    <w:rsid w:val="004143B6"/>
    <w:rsid w:val="00415346"/>
    <w:rsid w:val="0041604F"/>
    <w:rsid w:val="00416386"/>
    <w:rsid w:val="00416F64"/>
    <w:rsid w:val="00417C76"/>
    <w:rsid w:val="00417F50"/>
    <w:rsid w:val="004200DE"/>
    <w:rsid w:val="004200F4"/>
    <w:rsid w:val="00420BA4"/>
    <w:rsid w:val="004211CB"/>
    <w:rsid w:val="004304FD"/>
    <w:rsid w:val="0043078E"/>
    <w:rsid w:val="00430CF8"/>
    <w:rsid w:val="00433B7E"/>
    <w:rsid w:val="00434AED"/>
    <w:rsid w:val="00440062"/>
    <w:rsid w:val="00440973"/>
    <w:rsid w:val="00440F71"/>
    <w:rsid w:val="00442199"/>
    <w:rsid w:val="00442210"/>
    <w:rsid w:val="00442223"/>
    <w:rsid w:val="00446791"/>
    <w:rsid w:val="004530AD"/>
    <w:rsid w:val="00454A75"/>
    <w:rsid w:val="004551E6"/>
    <w:rsid w:val="00455681"/>
    <w:rsid w:val="0045687F"/>
    <w:rsid w:val="00456C08"/>
    <w:rsid w:val="00460CB0"/>
    <w:rsid w:val="00461111"/>
    <w:rsid w:val="004617A4"/>
    <w:rsid w:val="00463DFB"/>
    <w:rsid w:val="00464505"/>
    <w:rsid w:val="00464D02"/>
    <w:rsid w:val="00465BF0"/>
    <w:rsid w:val="004677D5"/>
    <w:rsid w:val="004679A7"/>
    <w:rsid w:val="00467D6B"/>
    <w:rsid w:val="004713AF"/>
    <w:rsid w:val="0047141D"/>
    <w:rsid w:val="004714C8"/>
    <w:rsid w:val="0047173B"/>
    <w:rsid w:val="004719F0"/>
    <w:rsid w:val="00471C1C"/>
    <w:rsid w:val="00471DD9"/>
    <w:rsid w:val="00472C9B"/>
    <w:rsid w:val="00472E64"/>
    <w:rsid w:val="00473FE2"/>
    <w:rsid w:val="004749F3"/>
    <w:rsid w:val="00476145"/>
    <w:rsid w:val="004762CB"/>
    <w:rsid w:val="00476E61"/>
    <w:rsid w:val="004805CC"/>
    <w:rsid w:val="00480680"/>
    <w:rsid w:val="00480B9C"/>
    <w:rsid w:val="00481478"/>
    <w:rsid w:val="00481AD3"/>
    <w:rsid w:val="00485759"/>
    <w:rsid w:val="0048767F"/>
    <w:rsid w:val="00487ECA"/>
    <w:rsid w:val="00491088"/>
    <w:rsid w:val="00496918"/>
    <w:rsid w:val="00497269"/>
    <w:rsid w:val="004A1D09"/>
    <w:rsid w:val="004A1F76"/>
    <w:rsid w:val="004A2C81"/>
    <w:rsid w:val="004A2EF3"/>
    <w:rsid w:val="004A2F1A"/>
    <w:rsid w:val="004A499A"/>
    <w:rsid w:val="004A6F32"/>
    <w:rsid w:val="004B12BF"/>
    <w:rsid w:val="004B148E"/>
    <w:rsid w:val="004B2B06"/>
    <w:rsid w:val="004B36A9"/>
    <w:rsid w:val="004B3C62"/>
    <w:rsid w:val="004B41D8"/>
    <w:rsid w:val="004B44DB"/>
    <w:rsid w:val="004B4D37"/>
    <w:rsid w:val="004C04B4"/>
    <w:rsid w:val="004C090E"/>
    <w:rsid w:val="004C1D87"/>
    <w:rsid w:val="004C1FA4"/>
    <w:rsid w:val="004C5533"/>
    <w:rsid w:val="004C5C79"/>
    <w:rsid w:val="004C7755"/>
    <w:rsid w:val="004C7F08"/>
    <w:rsid w:val="004D0CEC"/>
    <w:rsid w:val="004D64D6"/>
    <w:rsid w:val="004D7B3E"/>
    <w:rsid w:val="004E035F"/>
    <w:rsid w:val="004E252C"/>
    <w:rsid w:val="004E2B48"/>
    <w:rsid w:val="004E35E3"/>
    <w:rsid w:val="004E427C"/>
    <w:rsid w:val="004E62B4"/>
    <w:rsid w:val="004E779B"/>
    <w:rsid w:val="004E7FC8"/>
    <w:rsid w:val="004F1EC4"/>
    <w:rsid w:val="004F2CDA"/>
    <w:rsid w:val="004F3A25"/>
    <w:rsid w:val="004F4461"/>
    <w:rsid w:val="004F463F"/>
    <w:rsid w:val="004F4AE7"/>
    <w:rsid w:val="004F556F"/>
    <w:rsid w:val="004F562D"/>
    <w:rsid w:val="004F668C"/>
    <w:rsid w:val="004F6F19"/>
    <w:rsid w:val="00500D61"/>
    <w:rsid w:val="00502866"/>
    <w:rsid w:val="00502C2B"/>
    <w:rsid w:val="00504B2B"/>
    <w:rsid w:val="00504FEB"/>
    <w:rsid w:val="00506EA3"/>
    <w:rsid w:val="00507949"/>
    <w:rsid w:val="00507FCB"/>
    <w:rsid w:val="005143EC"/>
    <w:rsid w:val="00517648"/>
    <w:rsid w:val="00517BF7"/>
    <w:rsid w:val="005203BF"/>
    <w:rsid w:val="00520E05"/>
    <w:rsid w:val="0052177B"/>
    <w:rsid w:val="00521E7E"/>
    <w:rsid w:val="00523157"/>
    <w:rsid w:val="00526A0B"/>
    <w:rsid w:val="00527649"/>
    <w:rsid w:val="00530312"/>
    <w:rsid w:val="00530813"/>
    <w:rsid w:val="00531B23"/>
    <w:rsid w:val="0053231A"/>
    <w:rsid w:val="005359EA"/>
    <w:rsid w:val="00536BC3"/>
    <w:rsid w:val="00536C5F"/>
    <w:rsid w:val="00537E51"/>
    <w:rsid w:val="00543649"/>
    <w:rsid w:val="005462E9"/>
    <w:rsid w:val="005464D0"/>
    <w:rsid w:val="00547EA3"/>
    <w:rsid w:val="00550088"/>
    <w:rsid w:val="00550823"/>
    <w:rsid w:val="0055323B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4975"/>
    <w:rsid w:val="00565D1B"/>
    <w:rsid w:val="00566AB9"/>
    <w:rsid w:val="00566E43"/>
    <w:rsid w:val="00567163"/>
    <w:rsid w:val="005728A6"/>
    <w:rsid w:val="00573503"/>
    <w:rsid w:val="00573870"/>
    <w:rsid w:val="00574BB7"/>
    <w:rsid w:val="00574F25"/>
    <w:rsid w:val="00576590"/>
    <w:rsid w:val="0058395A"/>
    <w:rsid w:val="00583CBA"/>
    <w:rsid w:val="0058504B"/>
    <w:rsid w:val="00586261"/>
    <w:rsid w:val="0058694D"/>
    <w:rsid w:val="00587911"/>
    <w:rsid w:val="00590323"/>
    <w:rsid w:val="00590C8E"/>
    <w:rsid w:val="005917E9"/>
    <w:rsid w:val="00593FB8"/>
    <w:rsid w:val="00594526"/>
    <w:rsid w:val="00595C99"/>
    <w:rsid w:val="005A75CF"/>
    <w:rsid w:val="005B021C"/>
    <w:rsid w:val="005B1648"/>
    <w:rsid w:val="005B168C"/>
    <w:rsid w:val="005B214D"/>
    <w:rsid w:val="005B2DB6"/>
    <w:rsid w:val="005B38B0"/>
    <w:rsid w:val="005B40E1"/>
    <w:rsid w:val="005B4184"/>
    <w:rsid w:val="005B447C"/>
    <w:rsid w:val="005B5B22"/>
    <w:rsid w:val="005B6AFB"/>
    <w:rsid w:val="005B7099"/>
    <w:rsid w:val="005B76AC"/>
    <w:rsid w:val="005C26B3"/>
    <w:rsid w:val="005C2E09"/>
    <w:rsid w:val="005C3C75"/>
    <w:rsid w:val="005C6433"/>
    <w:rsid w:val="005D0C00"/>
    <w:rsid w:val="005D1639"/>
    <w:rsid w:val="005D2410"/>
    <w:rsid w:val="005D271F"/>
    <w:rsid w:val="005D557A"/>
    <w:rsid w:val="005D69D4"/>
    <w:rsid w:val="005E1A7F"/>
    <w:rsid w:val="005E1FF4"/>
    <w:rsid w:val="005E22B8"/>
    <w:rsid w:val="005E23C4"/>
    <w:rsid w:val="005E61D7"/>
    <w:rsid w:val="005E69F7"/>
    <w:rsid w:val="005E72BF"/>
    <w:rsid w:val="005F0D47"/>
    <w:rsid w:val="005F0E55"/>
    <w:rsid w:val="005F14F2"/>
    <w:rsid w:val="005F1E9F"/>
    <w:rsid w:val="005F2021"/>
    <w:rsid w:val="005F3931"/>
    <w:rsid w:val="005F545D"/>
    <w:rsid w:val="005F6A82"/>
    <w:rsid w:val="005F7AFC"/>
    <w:rsid w:val="0060047C"/>
    <w:rsid w:val="006008CD"/>
    <w:rsid w:val="00603941"/>
    <w:rsid w:val="0060725B"/>
    <w:rsid w:val="00610CE6"/>
    <w:rsid w:val="00611198"/>
    <w:rsid w:val="00611F74"/>
    <w:rsid w:val="006121CE"/>
    <w:rsid w:val="00612263"/>
    <w:rsid w:val="006125CA"/>
    <w:rsid w:val="00613265"/>
    <w:rsid w:val="00613CE2"/>
    <w:rsid w:val="00613D75"/>
    <w:rsid w:val="00614491"/>
    <w:rsid w:val="006150B9"/>
    <w:rsid w:val="00615AFA"/>
    <w:rsid w:val="00615CDB"/>
    <w:rsid w:val="00615E6F"/>
    <w:rsid w:val="00621853"/>
    <w:rsid w:val="00621967"/>
    <w:rsid w:val="00622ECF"/>
    <w:rsid w:val="006248D7"/>
    <w:rsid w:val="00624B64"/>
    <w:rsid w:val="0062565A"/>
    <w:rsid w:val="00627C22"/>
    <w:rsid w:val="0063258A"/>
    <w:rsid w:val="006325BD"/>
    <w:rsid w:val="0063789F"/>
    <w:rsid w:val="006437D9"/>
    <w:rsid w:val="00643B08"/>
    <w:rsid w:val="006444B0"/>
    <w:rsid w:val="00652073"/>
    <w:rsid w:val="006531F1"/>
    <w:rsid w:val="006543E4"/>
    <w:rsid w:val="00654890"/>
    <w:rsid w:val="006548A7"/>
    <w:rsid w:val="00654DC4"/>
    <w:rsid w:val="00656165"/>
    <w:rsid w:val="00657F89"/>
    <w:rsid w:val="00661051"/>
    <w:rsid w:val="00661B1D"/>
    <w:rsid w:val="00665A8F"/>
    <w:rsid w:val="00665E92"/>
    <w:rsid w:val="00666564"/>
    <w:rsid w:val="006708D5"/>
    <w:rsid w:val="006716FF"/>
    <w:rsid w:val="00671792"/>
    <w:rsid w:val="00671798"/>
    <w:rsid w:val="00672D0E"/>
    <w:rsid w:val="00674339"/>
    <w:rsid w:val="00677074"/>
    <w:rsid w:val="00677340"/>
    <w:rsid w:val="006803BB"/>
    <w:rsid w:val="006812BA"/>
    <w:rsid w:val="00682F34"/>
    <w:rsid w:val="006833AB"/>
    <w:rsid w:val="0068421E"/>
    <w:rsid w:val="006858BC"/>
    <w:rsid w:val="00685EC0"/>
    <w:rsid w:val="00687F4E"/>
    <w:rsid w:val="006907A4"/>
    <w:rsid w:val="00690FC9"/>
    <w:rsid w:val="006910C1"/>
    <w:rsid w:val="00692C59"/>
    <w:rsid w:val="006937E9"/>
    <w:rsid w:val="006944A7"/>
    <w:rsid w:val="00695E8B"/>
    <w:rsid w:val="006962EA"/>
    <w:rsid w:val="00697D6B"/>
    <w:rsid w:val="006A030E"/>
    <w:rsid w:val="006A0A67"/>
    <w:rsid w:val="006A0B79"/>
    <w:rsid w:val="006A109D"/>
    <w:rsid w:val="006A4D6B"/>
    <w:rsid w:val="006A5008"/>
    <w:rsid w:val="006A62F9"/>
    <w:rsid w:val="006A68F6"/>
    <w:rsid w:val="006A698B"/>
    <w:rsid w:val="006B0908"/>
    <w:rsid w:val="006B1B74"/>
    <w:rsid w:val="006B2C05"/>
    <w:rsid w:val="006B324C"/>
    <w:rsid w:val="006B73C5"/>
    <w:rsid w:val="006B7DFC"/>
    <w:rsid w:val="006C0729"/>
    <w:rsid w:val="006C09E0"/>
    <w:rsid w:val="006C2C0A"/>
    <w:rsid w:val="006C378C"/>
    <w:rsid w:val="006C4988"/>
    <w:rsid w:val="006C544F"/>
    <w:rsid w:val="006C745B"/>
    <w:rsid w:val="006C79E7"/>
    <w:rsid w:val="006C7BFE"/>
    <w:rsid w:val="006D059B"/>
    <w:rsid w:val="006D18E5"/>
    <w:rsid w:val="006D1E37"/>
    <w:rsid w:val="006D1F1C"/>
    <w:rsid w:val="006D2A5F"/>
    <w:rsid w:val="006D3041"/>
    <w:rsid w:val="006D4F98"/>
    <w:rsid w:val="006D5998"/>
    <w:rsid w:val="006D6705"/>
    <w:rsid w:val="006D767C"/>
    <w:rsid w:val="006E0C7C"/>
    <w:rsid w:val="006E1AD0"/>
    <w:rsid w:val="006E4B3E"/>
    <w:rsid w:val="006E7B8D"/>
    <w:rsid w:val="006F2F65"/>
    <w:rsid w:val="006F44C8"/>
    <w:rsid w:val="006F5ED6"/>
    <w:rsid w:val="006F7AD8"/>
    <w:rsid w:val="00700498"/>
    <w:rsid w:val="00701547"/>
    <w:rsid w:val="00701BFF"/>
    <w:rsid w:val="0070229E"/>
    <w:rsid w:val="00710795"/>
    <w:rsid w:val="0071140C"/>
    <w:rsid w:val="00714EC8"/>
    <w:rsid w:val="0071544F"/>
    <w:rsid w:val="007164D6"/>
    <w:rsid w:val="00716705"/>
    <w:rsid w:val="00716E34"/>
    <w:rsid w:val="00722F77"/>
    <w:rsid w:val="00724B35"/>
    <w:rsid w:val="00726049"/>
    <w:rsid w:val="00726BE2"/>
    <w:rsid w:val="00730FC3"/>
    <w:rsid w:val="007340FE"/>
    <w:rsid w:val="007343F0"/>
    <w:rsid w:val="0073604E"/>
    <w:rsid w:val="007425A7"/>
    <w:rsid w:val="007434DE"/>
    <w:rsid w:val="007478AF"/>
    <w:rsid w:val="0075055E"/>
    <w:rsid w:val="0075076A"/>
    <w:rsid w:val="0075240B"/>
    <w:rsid w:val="007533B7"/>
    <w:rsid w:val="007540C6"/>
    <w:rsid w:val="00754968"/>
    <w:rsid w:val="0075652A"/>
    <w:rsid w:val="00757243"/>
    <w:rsid w:val="00760744"/>
    <w:rsid w:val="00761413"/>
    <w:rsid w:val="0076269F"/>
    <w:rsid w:val="00762F4F"/>
    <w:rsid w:val="00764591"/>
    <w:rsid w:val="00765BFB"/>
    <w:rsid w:val="007702A8"/>
    <w:rsid w:val="0077328D"/>
    <w:rsid w:val="007736C7"/>
    <w:rsid w:val="00776CBF"/>
    <w:rsid w:val="007774AC"/>
    <w:rsid w:val="007777F4"/>
    <w:rsid w:val="007777F6"/>
    <w:rsid w:val="00777F3F"/>
    <w:rsid w:val="007802A4"/>
    <w:rsid w:val="00780B53"/>
    <w:rsid w:val="00781B92"/>
    <w:rsid w:val="00782C37"/>
    <w:rsid w:val="00784FF8"/>
    <w:rsid w:val="00786111"/>
    <w:rsid w:val="007865C2"/>
    <w:rsid w:val="00790052"/>
    <w:rsid w:val="007902F0"/>
    <w:rsid w:val="007906BD"/>
    <w:rsid w:val="00790822"/>
    <w:rsid w:val="007920BA"/>
    <w:rsid w:val="00792818"/>
    <w:rsid w:val="0079491C"/>
    <w:rsid w:val="00795294"/>
    <w:rsid w:val="00796B4C"/>
    <w:rsid w:val="007A0C1F"/>
    <w:rsid w:val="007A1B76"/>
    <w:rsid w:val="007A362E"/>
    <w:rsid w:val="007A43D8"/>
    <w:rsid w:val="007A62DF"/>
    <w:rsid w:val="007A76EA"/>
    <w:rsid w:val="007B0AD0"/>
    <w:rsid w:val="007B1013"/>
    <w:rsid w:val="007B1D79"/>
    <w:rsid w:val="007B25C0"/>
    <w:rsid w:val="007B26F5"/>
    <w:rsid w:val="007B3F99"/>
    <w:rsid w:val="007B7E5E"/>
    <w:rsid w:val="007C06F0"/>
    <w:rsid w:val="007C1FDD"/>
    <w:rsid w:val="007C23C7"/>
    <w:rsid w:val="007C4A04"/>
    <w:rsid w:val="007C7EBC"/>
    <w:rsid w:val="007D01FC"/>
    <w:rsid w:val="007D1B46"/>
    <w:rsid w:val="007D1C86"/>
    <w:rsid w:val="007D1FA1"/>
    <w:rsid w:val="007D2C13"/>
    <w:rsid w:val="007D3436"/>
    <w:rsid w:val="007D6191"/>
    <w:rsid w:val="007E00AD"/>
    <w:rsid w:val="007E03F0"/>
    <w:rsid w:val="007E0634"/>
    <w:rsid w:val="007E1165"/>
    <w:rsid w:val="007E2403"/>
    <w:rsid w:val="007E2594"/>
    <w:rsid w:val="007E276A"/>
    <w:rsid w:val="007E5174"/>
    <w:rsid w:val="007E5E75"/>
    <w:rsid w:val="007E68E5"/>
    <w:rsid w:val="007E760E"/>
    <w:rsid w:val="007F2727"/>
    <w:rsid w:val="007F3DBC"/>
    <w:rsid w:val="007F3DD9"/>
    <w:rsid w:val="007F490D"/>
    <w:rsid w:val="007F67C3"/>
    <w:rsid w:val="007F719C"/>
    <w:rsid w:val="008017C3"/>
    <w:rsid w:val="0080306E"/>
    <w:rsid w:val="008044C3"/>
    <w:rsid w:val="0080465D"/>
    <w:rsid w:val="00804B36"/>
    <w:rsid w:val="008051AF"/>
    <w:rsid w:val="0080781F"/>
    <w:rsid w:val="00810402"/>
    <w:rsid w:val="00813AD5"/>
    <w:rsid w:val="00814F62"/>
    <w:rsid w:val="008166CE"/>
    <w:rsid w:val="00816812"/>
    <w:rsid w:val="00816D19"/>
    <w:rsid w:val="00820766"/>
    <w:rsid w:val="00821E26"/>
    <w:rsid w:val="008222D4"/>
    <w:rsid w:val="00822F41"/>
    <w:rsid w:val="00825053"/>
    <w:rsid w:val="00825068"/>
    <w:rsid w:val="008271EC"/>
    <w:rsid w:val="00827B77"/>
    <w:rsid w:val="00830924"/>
    <w:rsid w:val="008311D7"/>
    <w:rsid w:val="0083320C"/>
    <w:rsid w:val="00833727"/>
    <w:rsid w:val="0083583A"/>
    <w:rsid w:val="00835F1D"/>
    <w:rsid w:val="008364E9"/>
    <w:rsid w:val="00836AE2"/>
    <w:rsid w:val="00836DD0"/>
    <w:rsid w:val="00840498"/>
    <w:rsid w:val="008417BB"/>
    <w:rsid w:val="008429EC"/>
    <w:rsid w:val="0084338A"/>
    <w:rsid w:val="00843A13"/>
    <w:rsid w:val="0084490B"/>
    <w:rsid w:val="00846A1B"/>
    <w:rsid w:val="00847541"/>
    <w:rsid w:val="00850E93"/>
    <w:rsid w:val="00852E93"/>
    <w:rsid w:val="008530FC"/>
    <w:rsid w:val="0085354D"/>
    <w:rsid w:val="008566F8"/>
    <w:rsid w:val="0086018B"/>
    <w:rsid w:val="00861C39"/>
    <w:rsid w:val="00862058"/>
    <w:rsid w:val="00862430"/>
    <w:rsid w:val="008656A4"/>
    <w:rsid w:val="00867F53"/>
    <w:rsid w:val="00870795"/>
    <w:rsid w:val="0087220E"/>
    <w:rsid w:val="00873E10"/>
    <w:rsid w:val="00873E2A"/>
    <w:rsid w:val="00874010"/>
    <w:rsid w:val="0087682B"/>
    <w:rsid w:val="008777CB"/>
    <w:rsid w:val="00880397"/>
    <w:rsid w:val="00884370"/>
    <w:rsid w:val="00885E24"/>
    <w:rsid w:val="008861F7"/>
    <w:rsid w:val="00887F53"/>
    <w:rsid w:val="00893CDB"/>
    <w:rsid w:val="008955DE"/>
    <w:rsid w:val="0089572E"/>
    <w:rsid w:val="008A0715"/>
    <w:rsid w:val="008A4464"/>
    <w:rsid w:val="008A4D45"/>
    <w:rsid w:val="008A56D8"/>
    <w:rsid w:val="008A6B2A"/>
    <w:rsid w:val="008B06F7"/>
    <w:rsid w:val="008B1578"/>
    <w:rsid w:val="008B1F6F"/>
    <w:rsid w:val="008B2A25"/>
    <w:rsid w:val="008B3071"/>
    <w:rsid w:val="008B3A92"/>
    <w:rsid w:val="008B5F21"/>
    <w:rsid w:val="008C0754"/>
    <w:rsid w:val="008C0796"/>
    <w:rsid w:val="008C10E4"/>
    <w:rsid w:val="008C11A4"/>
    <w:rsid w:val="008C288B"/>
    <w:rsid w:val="008C4169"/>
    <w:rsid w:val="008C41CD"/>
    <w:rsid w:val="008C540E"/>
    <w:rsid w:val="008C76EB"/>
    <w:rsid w:val="008D0582"/>
    <w:rsid w:val="008D0786"/>
    <w:rsid w:val="008D0EE2"/>
    <w:rsid w:val="008D1408"/>
    <w:rsid w:val="008D2B6D"/>
    <w:rsid w:val="008D2F9E"/>
    <w:rsid w:val="008D33FE"/>
    <w:rsid w:val="008D352F"/>
    <w:rsid w:val="008D3A89"/>
    <w:rsid w:val="008D4D7E"/>
    <w:rsid w:val="008D593B"/>
    <w:rsid w:val="008D7601"/>
    <w:rsid w:val="008E0535"/>
    <w:rsid w:val="008E2EC5"/>
    <w:rsid w:val="008E3B75"/>
    <w:rsid w:val="008E3C86"/>
    <w:rsid w:val="008E465F"/>
    <w:rsid w:val="008E5BB7"/>
    <w:rsid w:val="008E6BEF"/>
    <w:rsid w:val="008E6F91"/>
    <w:rsid w:val="008F07ED"/>
    <w:rsid w:val="008F178E"/>
    <w:rsid w:val="008F2BFF"/>
    <w:rsid w:val="008F2DA1"/>
    <w:rsid w:val="008F38B3"/>
    <w:rsid w:val="00900E45"/>
    <w:rsid w:val="00901095"/>
    <w:rsid w:val="00903D31"/>
    <w:rsid w:val="00906C25"/>
    <w:rsid w:val="0090728B"/>
    <w:rsid w:val="00907ACF"/>
    <w:rsid w:val="009105FB"/>
    <w:rsid w:val="00910A2B"/>
    <w:rsid w:val="00914632"/>
    <w:rsid w:val="00915ED7"/>
    <w:rsid w:val="00916336"/>
    <w:rsid w:val="0092106B"/>
    <w:rsid w:val="009218EC"/>
    <w:rsid w:val="00921F39"/>
    <w:rsid w:val="00922BE6"/>
    <w:rsid w:val="00922F76"/>
    <w:rsid w:val="00925896"/>
    <w:rsid w:val="00925C45"/>
    <w:rsid w:val="00926C20"/>
    <w:rsid w:val="00926CA1"/>
    <w:rsid w:val="00927E0C"/>
    <w:rsid w:val="0093010D"/>
    <w:rsid w:val="0093160F"/>
    <w:rsid w:val="009317A5"/>
    <w:rsid w:val="0093239D"/>
    <w:rsid w:val="00932D19"/>
    <w:rsid w:val="00933377"/>
    <w:rsid w:val="00933396"/>
    <w:rsid w:val="009351E0"/>
    <w:rsid w:val="009371E6"/>
    <w:rsid w:val="00937E51"/>
    <w:rsid w:val="009413C8"/>
    <w:rsid w:val="0094246F"/>
    <w:rsid w:val="00942BF2"/>
    <w:rsid w:val="00945B5B"/>
    <w:rsid w:val="00947B21"/>
    <w:rsid w:val="009508BB"/>
    <w:rsid w:val="009529D9"/>
    <w:rsid w:val="0095404A"/>
    <w:rsid w:val="00954AB3"/>
    <w:rsid w:val="00954FE8"/>
    <w:rsid w:val="0096079A"/>
    <w:rsid w:val="00960DB1"/>
    <w:rsid w:val="00961551"/>
    <w:rsid w:val="00961EF4"/>
    <w:rsid w:val="00962711"/>
    <w:rsid w:val="0096411B"/>
    <w:rsid w:val="00964900"/>
    <w:rsid w:val="00966D90"/>
    <w:rsid w:val="00967078"/>
    <w:rsid w:val="009706A8"/>
    <w:rsid w:val="00970ACE"/>
    <w:rsid w:val="00970DD8"/>
    <w:rsid w:val="00973AD6"/>
    <w:rsid w:val="00973C8F"/>
    <w:rsid w:val="00975D60"/>
    <w:rsid w:val="00976413"/>
    <w:rsid w:val="0097661D"/>
    <w:rsid w:val="009769A2"/>
    <w:rsid w:val="00977435"/>
    <w:rsid w:val="0097796E"/>
    <w:rsid w:val="00977DC5"/>
    <w:rsid w:val="009807EF"/>
    <w:rsid w:val="00980D02"/>
    <w:rsid w:val="00982277"/>
    <w:rsid w:val="009859E0"/>
    <w:rsid w:val="00985B41"/>
    <w:rsid w:val="00990821"/>
    <w:rsid w:val="00994A84"/>
    <w:rsid w:val="009959E6"/>
    <w:rsid w:val="0099699C"/>
    <w:rsid w:val="00996A3C"/>
    <w:rsid w:val="009A0429"/>
    <w:rsid w:val="009A1DB8"/>
    <w:rsid w:val="009A1F37"/>
    <w:rsid w:val="009A2936"/>
    <w:rsid w:val="009A2B10"/>
    <w:rsid w:val="009A423F"/>
    <w:rsid w:val="009A66F1"/>
    <w:rsid w:val="009A7FE8"/>
    <w:rsid w:val="009B2D5A"/>
    <w:rsid w:val="009B4111"/>
    <w:rsid w:val="009B4993"/>
    <w:rsid w:val="009B49F0"/>
    <w:rsid w:val="009B4EC7"/>
    <w:rsid w:val="009B76F5"/>
    <w:rsid w:val="009C19BB"/>
    <w:rsid w:val="009C1B66"/>
    <w:rsid w:val="009C2E2B"/>
    <w:rsid w:val="009C3971"/>
    <w:rsid w:val="009C3B5C"/>
    <w:rsid w:val="009C6F53"/>
    <w:rsid w:val="009C6F8C"/>
    <w:rsid w:val="009C7906"/>
    <w:rsid w:val="009C7A12"/>
    <w:rsid w:val="009D061D"/>
    <w:rsid w:val="009D0BA6"/>
    <w:rsid w:val="009D1A7F"/>
    <w:rsid w:val="009D20C3"/>
    <w:rsid w:val="009D4308"/>
    <w:rsid w:val="009D6264"/>
    <w:rsid w:val="009D7F21"/>
    <w:rsid w:val="009E2CE8"/>
    <w:rsid w:val="009E331A"/>
    <w:rsid w:val="009E419D"/>
    <w:rsid w:val="009E4775"/>
    <w:rsid w:val="009E4BE9"/>
    <w:rsid w:val="009E5B69"/>
    <w:rsid w:val="009F4274"/>
    <w:rsid w:val="009F56E3"/>
    <w:rsid w:val="009F5F6A"/>
    <w:rsid w:val="009F6FA7"/>
    <w:rsid w:val="00A001A4"/>
    <w:rsid w:val="00A02698"/>
    <w:rsid w:val="00A0286A"/>
    <w:rsid w:val="00A03F80"/>
    <w:rsid w:val="00A05ECE"/>
    <w:rsid w:val="00A06FB0"/>
    <w:rsid w:val="00A07714"/>
    <w:rsid w:val="00A079DD"/>
    <w:rsid w:val="00A102A2"/>
    <w:rsid w:val="00A1073F"/>
    <w:rsid w:val="00A10792"/>
    <w:rsid w:val="00A11429"/>
    <w:rsid w:val="00A147F8"/>
    <w:rsid w:val="00A15803"/>
    <w:rsid w:val="00A20712"/>
    <w:rsid w:val="00A207C4"/>
    <w:rsid w:val="00A211E7"/>
    <w:rsid w:val="00A2125C"/>
    <w:rsid w:val="00A23A39"/>
    <w:rsid w:val="00A250B1"/>
    <w:rsid w:val="00A259C8"/>
    <w:rsid w:val="00A264A5"/>
    <w:rsid w:val="00A27213"/>
    <w:rsid w:val="00A27DB1"/>
    <w:rsid w:val="00A31286"/>
    <w:rsid w:val="00A3312E"/>
    <w:rsid w:val="00A348D9"/>
    <w:rsid w:val="00A35A83"/>
    <w:rsid w:val="00A35DD2"/>
    <w:rsid w:val="00A37286"/>
    <w:rsid w:val="00A3769A"/>
    <w:rsid w:val="00A37F26"/>
    <w:rsid w:val="00A4192A"/>
    <w:rsid w:val="00A44528"/>
    <w:rsid w:val="00A46AB6"/>
    <w:rsid w:val="00A47480"/>
    <w:rsid w:val="00A51367"/>
    <w:rsid w:val="00A518B5"/>
    <w:rsid w:val="00A524BB"/>
    <w:rsid w:val="00A54D8B"/>
    <w:rsid w:val="00A55A54"/>
    <w:rsid w:val="00A55D97"/>
    <w:rsid w:val="00A5701B"/>
    <w:rsid w:val="00A601C0"/>
    <w:rsid w:val="00A61600"/>
    <w:rsid w:val="00A6197B"/>
    <w:rsid w:val="00A628C4"/>
    <w:rsid w:val="00A64F97"/>
    <w:rsid w:val="00A65253"/>
    <w:rsid w:val="00A6662E"/>
    <w:rsid w:val="00A666F5"/>
    <w:rsid w:val="00A671D4"/>
    <w:rsid w:val="00A67A2D"/>
    <w:rsid w:val="00A70E93"/>
    <w:rsid w:val="00A71EDF"/>
    <w:rsid w:val="00A731CB"/>
    <w:rsid w:val="00A73B48"/>
    <w:rsid w:val="00A74234"/>
    <w:rsid w:val="00A75081"/>
    <w:rsid w:val="00A75DFF"/>
    <w:rsid w:val="00A777F8"/>
    <w:rsid w:val="00A801CD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313F"/>
    <w:rsid w:val="00A931EA"/>
    <w:rsid w:val="00A93CCE"/>
    <w:rsid w:val="00A951DE"/>
    <w:rsid w:val="00A9740B"/>
    <w:rsid w:val="00A9776F"/>
    <w:rsid w:val="00A97CF5"/>
    <w:rsid w:val="00AA0901"/>
    <w:rsid w:val="00AA0E81"/>
    <w:rsid w:val="00AA1386"/>
    <w:rsid w:val="00AA36A4"/>
    <w:rsid w:val="00AA3F25"/>
    <w:rsid w:val="00AA7D61"/>
    <w:rsid w:val="00AB0AE6"/>
    <w:rsid w:val="00AB2384"/>
    <w:rsid w:val="00AB32A9"/>
    <w:rsid w:val="00AB3446"/>
    <w:rsid w:val="00AB4B7B"/>
    <w:rsid w:val="00AB556B"/>
    <w:rsid w:val="00AC0100"/>
    <w:rsid w:val="00AC0AFC"/>
    <w:rsid w:val="00AC1231"/>
    <w:rsid w:val="00AC1A00"/>
    <w:rsid w:val="00AC3A3D"/>
    <w:rsid w:val="00AC4685"/>
    <w:rsid w:val="00AC58E3"/>
    <w:rsid w:val="00AC7AFD"/>
    <w:rsid w:val="00AD248F"/>
    <w:rsid w:val="00AD282E"/>
    <w:rsid w:val="00AD2952"/>
    <w:rsid w:val="00AD39A8"/>
    <w:rsid w:val="00AD4D69"/>
    <w:rsid w:val="00AD7632"/>
    <w:rsid w:val="00AD79F1"/>
    <w:rsid w:val="00AD7F5A"/>
    <w:rsid w:val="00AE1000"/>
    <w:rsid w:val="00AE19E8"/>
    <w:rsid w:val="00AE19F6"/>
    <w:rsid w:val="00AE1DF1"/>
    <w:rsid w:val="00AE48B4"/>
    <w:rsid w:val="00AE4B2D"/>
    <w:rsid w:val="00AE543C"/>
    <w:rsid w:val="00AE6EF8"/>
    <w:rsid w:val="00AF3139"/>
    <w:rsid w:val="00AF52DB"/>
    <w:rsid w:val="00B01CF4"/>
    <w:rsid w:val="00B05589"/>
    <w:rsid w:val="00B05A86"/>
    <w:rsid w:val="00B06C18"/>
    <w:rsid w:val="00B12126"/>
    <w:rsid w:val="00B13EEE"/>
    <w:rsid w:val="00B14FBF"/>
    <w:rsid w:val="00B1677C"/>
    <w:rsid w:val="00B2009D"/>
    <w:rsid w:val="00B20CC0"/>
    <w:rsid w:val="00B21AD4"/>
    <w:rsid w:val="00B21C9E"/>
    <w:rsid w:val="00B22BFF"/>
    <w:rsid w:val="00B2405D"/>
    <w:rsid w:val="00B24111"/>
    <w:rsid w:val="00B26018"/>
    <w:rsid w:val="00B271DD"/>
    <w:rsid w:val="00B27D7C"/>
    <w:rsid w:val="00B313EC"/>
    <w:rsid w:val="00B34014"/>
    <w:rsid w:val="00B36288"/>
    <w:rsid w:val="00B36FF9"/>
    <w:rsid w:val="00B4000A"/>
    <w:rsid w:val="00B40B1D"/>
    <w:rsid w:val="00B4197E"/>
    <w:rsid w:val="00B43EC3"/>
    <w:rsid w:val="00B44CF4"/>
    <w:rsid w:val="00B46441"/>
    <w:rsid w:val="00B47C75"/>
    <w:rsid w:val="00B50E32"/>
    <w:rsid w:val="00B52684"/>
    <w:rsid w:val="00B53946"/>
    <w:rsid w:val="00B53C10"/>
    <w:rsid w:val="00B53EB1"/>
    <w:rsid w:val="00B5674E"/>
    <w:rsid w:val="00B607CD"/>
    <w:rsid w:val="00B61A1C"/>
    <w:rsid w:val="00B62B28"/>
    <w:rsid w:val="00B63E27"/>
    <w:rsid w:val="00B640A4"/>
    <w:rsid w:val="00B64178"/>
    <w:rsid w:val="00B6462D"/>
    <w:rsid w:val="00B65FC3"/>
    <w:rsid w:val="00B71936"/>
    <w:rsid w:val="00B753C6"/>
    <w:rsid w:val="00B756CD"/>
    <w:rsid w:val="00B77283"/>
    <w:rsid w:val="00B81470"/>
    <w:rsid w:val="00B81542"/>
    <w:rsid w:val="00B81E48"/>
    <w:rsid w:val="00B85384"/>
    <w:rsid w:val="00B90DEA"/>
    <w:rsid w:val="00B9153F"/>
    <w:rsid w:val="00B939AD"/>
    <w:rsid w:val="00B93D0F"/>
    <w:rsid w:val="00B9496B"/>
    <w:rsid w:val="00B951E6"/>
    <w:rsid w:val="00B953B5"/>
    <w:rsid w:val="00B95771"/>
    <w:rsid w:val="00B97BF3"/>
    <w:rsid w:val="00B97C5C"/>
    <w:rsid w:val="00BA01CA"/>
    <w:rsid w:val="00BA0B13"/>
    <w:rsid w:val="00BA0C77"/>
    <w:rsid w:val="00BA1CC9"/>
    <w:rsid w:val="00BA25D4"/>
    <w:rsid w:val="00BA3049"/>
    <w:rsid w:val="00BA51D3"/>
    <w:rsid w:val="00BA52BA"/>
    <w:rsid w:val="00BA6536"/>
    <w:rsid w:val="00BB0AD2"/>
    <w:rsid w:val="00BB27F4"/>
    <w:rsid w:val="00BB418C"/>
    <w:rsid w:val="00BB5C2C"/>
    <w:rsid w:val="00BB6533"/>
    <w:rsid w:val="00BC074E"/>
    <w:rsid w:val="00BC0B92"/>
    <w:rsid w:val="00BC51AB"/>
    <w:rsid w:val="00BC54D9"/>
    <w:rsid w:val="00BC6BC5"/>
    <w:rsid w:val="00BC76BE"/>
    <w:rsid w:val="00BC7DC2"/>
    <w:rsid w:val="00BD0860"/>
    <w:rsid w:val="00BD2DEB"/>
    <w:rsid w:val="00BD458B"/>
    <w:rsid w:val="00BD6172"/>
    <w:rsid w:val="00BD6D5F"/>
    <w:rsid w:val="00BD6DF8"/>
    <w:rsid w:val="00BD6EB5"/>
    <w:rsid w:val="00BD7B7F"/>
    <w:rsid w:val="00BE0419"/>
    <w:rsid w:val="00BE0F8E"/>
    <w:rsid w:val="00BE2980"/>
    <w:rsid w:val="00BE2BB8"/>
    <w:rsid w:val="00BE4541"/>
    <w:rsid w:val="00BE49E9"/>
    <w:rsid w:val="00BE5227"/>
    <w:rsid w:val="00BE6F46"/>
    <w:rsid w:val="00BE7164"/>
    <w:rsid w:val="00BF2C32"/>
    <w:rsid w:val="00BF41A6"/>
    <w:rsid w:val="00BF6ACD"/>
    <w:rsid w:val="00BF7224"/>
    <w:rsid w:val="00BF755E"/>
    <w:rsid w:val="00BF7848"/>
    <w:rsid w:val="00C00D11"/>
    <w:rsid w:val="00C00FCC"/>
    <w:rsid w:val="00C01521"/>
    <w:rsid w:val="00C024C8"/>
    <w:rsid w:val="00C05E88"/>
    <w:rsid w:val="00C06B0B"/>
    <w:rsid w:val="00C10477"/>
    <w:rsid w:val="00C13579"/>
    <w:rsid w:val="00C15084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05CE"/>
    <w:rsid w:val="00C323C6"/>
    <w:rsid w:val="00C330C7"/>
    <w:rsid w:val="00C35EE1"/>
    <w:rsid w:val="00C371D5"/>
    <w:rsid w:val="00C37A35"/>
    <w:rsid w:val="00C37C33"/>
    <w:rsid w:val="00C4022F"/>
    <w:rsid w:val="00C412A1"/>
    <w:rsid w:val="00C41907"/>
    <w:rsid w:val="00C42528"/>
    <w:rsid w:val="00C436E9"/>
    <w:rsid w:val="00C437FB"/>
    <w:rsid w:val="00C46CC3"/>
    <w:rsid w:val="00C50C2E"/>
    <w:rsid w:val="00C50DA3"/>
    <w:rsid w:val="00C50F37"/>
    <w:rsid w:val="00C5296C"/>
    <w:rsid w:val="00C5567C"/>
    <w:rsid w:val="00C60A45"/>
    <w:rsid w:val="00C61A4D"/>
    <w:rsid w:val="00C6227F"/>
    <w:rsid w:val="00C63838"/>
    <w:rsid w:val="00C640D0"/>
    <w:rsid w:val="00C65844"/>
    <w:rsid w:val="00C6769A"/>
    <w:rsid w:val="00C67812"/>
    <w:rsid w:val="00C71F88"/>
    <w:rsid w:val="00C7243B"/>
    <w:rsid w:val="00C72F91"/>
    <w:rsid w:val="00C73149"/>
    <w:rsid w:val="00C735EF"/>
    <w:rsid w:val="00C73959"/>
    <w:rsid w:val="00C74FC6"/>
    <w:rsid w:val="00C75426"/>
    <w:rsid w:val="00C7764D"/>
    <w:rsid w:val="00C81368"/>
    <w:rsid w:val="00C81A85"/>
    <w:rsid w:val="00C8224F"/>
    <w:rsid w:val="00C825C5"/>
    <w:rsid w:val="00C835A9"/>
    <w:rsid w:val="00C84092"/>
    <w:rsid w:val="00C86E85"/>
    <w:rsid w:val="00C9160A"/>
    <w:rsid w:val="00C91C82"/>
    <w:rsid w:val="00C939EA"/>
    <w:rsid w:val="00C9667B"/>
    <w:rsid w:val="00CA178C"/>
    <w:rsid w:val="00CA2636"/>
    <w:rsid w:val="00CA39E4"/>
    <w:rsid w:val="00CA4470"/>
    <w:rsid w:val="00CA7589"/>
    <w:rsid w:val="00CA7604"/>
    <w:rsid w:val="00CB0296"/>
    <w:rsid w:val="00CB09C0"/>
    <w:rsid w:val="00CB1C1C"/>
    <w:rsid w:val="00CB435B"/>
    <w:rsid w:val="00CC0DD3"/>
    <w:rsid w:val="00CC1E02"/>
    <w:rsid w:val="00CC2777"/>
    <w:rsid w:val="00CC3DB0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722F"/>
    <w:rsid w:val="00CE0518"/>
    <w:rsid w:val="00CE5637"/>
    <w:rsid w:val="00CE6CFB"/>
    <w:rsid w:val="00CF0A82"/>
    <w:rsid w:val="00CF0BA3"/>
    <w:rsid w:val="00CF1227"/>
    <w:rsid w:val="00CF2561"/>
    <w:rsid w:val="00CF463D"/>
    <w:rsid w:val="00CF6C37"/>
    <w:rsid w:val="00D00C13"/>
    <w:rsid w:val="00D023B4"/>
    <w:rsid w:val="00D04615"/>
    <w:rsid w:val="00D04C2D"/>
    <w:rsid w:val="00D04C48"/>
    <w:rsid w:val="00D053DB"/>
    <w:rsid w:val="00D0552B"/>
    <w:rsid w:val="00D05819"/>
    <w:rsid w:val="00D0678D"/>
    <w:rsid w:val="00D11625"/>
    <w:rsid w:val="00D12F65"/>
    <w:rsid w:val="00D13633"/>
    <w:rsid w:val="00D13822"/>
    <w:rsid w:val="00D15F48"/>
    <w:rsid w:val="00D16018"/>
    <w:rsid w:val="00D1615A"/>
    <w:rsid w:val="00D161CF"/>
    <w:rsid w:val="00D163AE"/>
    <w:rsid w:val="00D16D7B"/>
    <w:rsid w:val="00D17105"/>
    <w:rsid w:val="00D1714F"/>
    <w:rsid w:val="00D17652"/>
    <w:rsid w:val="00D219E8"/>
    <w:rsid w:val="00D231A8"/>
    <w:rsid w:val="00D2684E"/>
    <w:rsid w:val="00D26974"/>
    <w:rsid w:val="00D3119C"/>
    <w:rsid w:val="00D358ED"/>
    <w:rsid w:val="00D369AE"/>
    <w:rsid w:val="00D4190C"/>
    <w:rsid w:val="00D41EC0"/>
    <w:rsid w:val="00D43880"/>
    <w:rsid w:val="00D45E30"/>
    <w:rsid w:val="00D4779A"/>
    <w:rsid w:val="00D51837"/>
    <w:rsid w:val="00D5185F"/>
    <w:rsid w:val="00D51DDA"/>
    <w:rsid w:val="00D51F75"/>
    <w:rsid w:val="00D51FB4"/>
    <w:rsid w:val="00D53A65"/>
    <w:rsid w:val="00D53EC1"/>
    <w:rsid w:val="00D54F85"/>
    <w:rsid w:val="00D60CB1"/>
    <w:rsid w:val="00D60CD7"/>
    <w:rsid w:val="00D6572D"/>
    <w:rsid w:val="00D66C1A"/>
    <w:rsid w:val="00D673D7"/>
    <w:rsid w:val="00D675D7"/>
    <w:rsid w:val="00D70EDD"/>
    <w:rsid w:val="00D71C96"/>
    <w:rsid w:val="00D72008"/>
    <w:rsid w:val="00D720D5"/>
    <w:rsid w:val="00D7319A"/>
    <w:rsid w:val="00D73A7B"/>
    <w:rsid w:val="00D74F4B"/>
    <w:rsid w:val="00D76DCD"/>
    <w:rsid w:val="00D810AC"/>
    <w:rsid w:val="00D82DB6"/>
    <w:rsid w:val="00D836E1"/>
    <w:rsid w:val="00D8450C"/>
    <w:rsid w:val="00D85CD6"/>
    <w:rsid w:val="00D93CDF"/>
    <w:rsid w:val="00D94168"/>
    <w:rsid w:val="00D96E18"/>
    <w:rsid w:val="00DA05DC"/>
    <w:rsid w:val="00DA378A"/>
    <w:rsid w:val="00DA64F5"/>
    <w:rsid w:val="00DA6E1D"/>
    <w:rsid w:val="00DA7047"/>
    <w:rsid w:val="00DB07EB"/>
    <w:rsid w:val="00DB229F"/>
    <w:rsid w:val="00DB3795"/>
    <w:rsid w:val="00DB74C5"/>
    <w:rsid w:val="00DB75FD"/>
    <w:rsid w:val="00DC1287"/>
    <w:rsid w:val="00DC2440"/>
    <w:rsid w:val="00DC2656"/>
    <w:rsid w:val="00DC2EBD"/>
    <w:rsid w:val="00DD1276"/>
    <w:rsid w:val="00DD1425"/>
    <w:rsid w:val="00DD1603"/>
    <w:rsid w:val="00DD2CE4"/>
    <w:rsid w:val="00DD2E2B"/>
    <w:rsid w:val="00DD40ED"/>
    <w:rsid w:val="00DD4816"/>
    <w:rsid w:val="00DD4A2C"/>
    <w:rsid w:val="00DD4E3A"/>
    <w:rsid w:val="00DD50B8"/>
    <w:rsid w:val="00DD7A18"/>
    <w:rsid w:val="00DE47E0"/>
    <w:rsid w:val="00DE52D2"/>
    <w:rsid w:val="00DE5BA1"/>
    <w:rsid w:val="00DE67F4"/>
    <w:rsid w:val="00DE6A9E"/>
    <w:rsid w:val="00DE7661"/>
    <w:rsid w:val="00DE78CB"/>
    <w:rsid w:val="00DE78E0"/>
    <w:rsid w:val="00DF0942"/>
    <w:rsid w:val="00DF123A"/>
    <w:rsid w:val="00DF2FC9"/>
    <w:rsid w:val="00DF4E72"/>
    <w:rsid w:val="00DF51BD"/>
    <w:rsid w:val="00DF6179"/>
    <w:rsid w:val="00DF7E96"/>
    <w:rsid w:val="00E01785"/>
    <w:rsid w:val="00E06E87"/>
    <w:rsid w:val="00E109D6"/>
    <w:rsid w:val="00E10A0E"/>
    <w:rsid w:val="00E10F35"/>
    <w:rsid w:val="00E1336A"/>
    <w:rsid w:val="00E157C9"/>
    <w:rsid w:val="00E17099"/>
    <w:rsid w:val="00E20645"/>
    <w:rsid w:val="00E21051"/>
    <w:rsid w:val="00E216C0"/>
    <w:rsid w:val="00E21C20"/>
    <w:rsid w:val="00E2204D"/>
    <w:rsid w:val="00E23160"/>
    <w:rsid w:val="00E235F9"/>
    <w:rsid w:val="00E23DF2"/>
    <w:rsid w:val="00E2422A"/>
    <w:rsid w:val="00E246C0"/>
    <w:rsid w:val="00E24F5C"/>
    <w:rsid w:val="00E252A5"/>
    <w:rsid w:val="00E2557D"/>
    <w:rsid w:val="00E271CA"/>
    <w:rsid w:val="00E32112"/>
    <w:rsid w:val="00E3551B"/>
    <w:rsid w:val="00E366EF"/>
    <w:rsid w:val="00E4073F"/>
    <w:rsid w:val="00E40907"/>
    <w:rsid w:val="00E40938"/>
    <w:rsid w:val="00E4159E"/>
    <w:rsid w:val="00E44746"/>
    <w:rsid w:val="00E45E95"/>
    <w:rsid w:val="00E52034"/>
    <w:rsid w:val="00E52324"/>
    <w:rsid w:val="00E60406"/>
    <w:rsid w:val="00E6248C"/>
    <w:rsid w:val="00E6274A"/>
    <w:rsid w:val="00E62867"/>
    <w:rsid w:val="00E63A35"/>
    <w:rsid w:val="00E643CF"/>
    <w:rsid w:val="00E67FA2"/>
    <w:rsid w:val="00E70E9F"/>
    <w:rsid w:val="00E71648"/>
    <w:rsid w:val="00E73508"/>
    <w:rsid w:val="00E82CF7"/>
    <w:rsid w:val="00E83978"/>
    <w:rsid w:val="00E83F8A"/>
    <w:rsid w:val="00E854E8"/>
    <w:rsid w:val="00E85AA9"/>
    <w:rsid w:val="00E85DC7"/>
    <w:rsid w:val="00E861C7"/>
    <w:rsid w:val="00E868CE"/>
    <w:rsid w:val="00E872C5"/>
    <w:rsid w:val="00E87CEA"/>
    <w:rsid w:val="00E9145C"/>
    <w:rsid w:val="00E9192F"/>
    <w:rsid w:val="00E9314B"/>
    <w:rsid w:val="00E932EC"/>
    <w:rsid w:val="00E9335A"/>
    <w:rsid w:val="00E93B33"/>
    <w:rsid w:val="00E94FA5"/>
    <w:rsid w:val="00E95765"/>
    <w:rsid w:val="00EA0826"/>
    <w:rsid w:val="00EA14ED"/>
    <w:rsid w:val="00EA2591"/>
    <w:rsid w:val="00EA26B8"/>
    <w:rsid w:val="00EA2EF0"/>
    <w:rsid w:val="00EA49C2"/>
    <w:rsid w:val="00EA6437"/>
    <w:rsid w:val="00EB0DB8"/>
    <w:rsid w:val="00EB3C1B"/>
    <w:rsid w:val="00EB51E3"/>
    <w:rsid w:val="00EB5214"/>
    <w:rsid w:val="00EB588A"/>
    <w:rsid w:val="00EB5C54"/>
    <w:rsid w:val="00EB7CA1"/>
    <w:rsid w:val="00EC0445"/>
    <w:rsid w:val="00EC08C4"/>
    <w:rsid w:val="00EC22D0"/>
    <w:rsid w:val="00EC26EC"/>
    <w:rsid w:val="00EC276B"/>
    <w:rsid w:val="00EC374A"/>
    <w:rsid w:val="00EC5014"/>
    <w:rsid w:val="00EC51C8"/>
    <w:rsid w:val="00EC7100"/>
    <w:rsid w:val="00EC7437"/>
    <w:rsid w:val="00EC7EF5"/>
    <w:rsid w:val="00ED1275"/>
    <w:rsid w:val="00ED532D"/>
    <w:rsid w:val="00EE08EB"/>
    <w:rsid w:val="00EE2E52"/>
    <w:rsid w:val="00EE2FE9"/>
    <w:rsid w:val="00EE3DF9"/>
    <w:rsid w:val="00EE6432"/>
    <w:rsid w:val="00EE6CC1"/>
    <w:rsid w:val="00EE6D4D"/>
    <w:rsid w:val="00EE6DAC"/>
    <w:rsid w:val="00EF0E15"/>
    <w:rsid w:val="00EF271D"/>
    <w:rsid w:val="00EF43ED"/>
    <w:rsid w:val="00EF764B"/>
    <w:rsid w:val="00EF7D7A"/>
    <w:rsid w:val="00F02E55"/>
    <w:rsid w:val="00F0368D"/>
    <w:rsid w:val="00F04E40"/>
    <w:rsid w:val="00F06442"/>
    <w:rsid w:val="00F12292"/>
    <w:rsid w:val="00F140D1"/>
    <w:rsid w:val="00F14EC0"/>
    <w:rsid w:val="00F2131C"/>
    <w:rsid w:val="00F2420B"/>
    <w:rsid w:val="00F2509B"/>
    <w:rsid w:val="00F274D6"/>
    <w:rsid w:val="00F27565"/>
    <w:rsid w:val="00F32149"/>
    <w:rsid w:val="00F36326"/>
    <w:rsid w:val="00F3737A"/>
    <w:rsid w:val="00F4212B"/>
    <w:rsid w:val="00F44B55"/>
    <w:rsid w:val="00F45B68"/>
    <w:rsid w:val="00F45E0F"/>
    <w:rsid w:val="00F479AD"/>
    <w:rsid w:val="00F50DB5"/>
    <w:rsid w:val="00F51936"/>
    <w:rsid w:val="00F51A0C"/>
    <w:rsid w:val="00F53237"/>
    <w:rsid w:val="00F54672"/>
    <w:rsid w:val="00F6018B"/>
    <w:rsid w:val="00F61C56"/>
    <w:rsid w:val="00F62EDE"/>
    <w:rsid w:val="00F62EE5"/>
    <w:rsid w:val="00F65102"/>
    <w:rsid w:val="00F65777"/>
    <w:rsid w:val="00F667CF"/>
    <w:rsid w:val="00F713C3"/>
    <w:rsid w:val="00F71445"/>
    <w:rsid w:val="00F74C67"/>
    <w:rsid w:val="00F75280"/>
    <w:rsid w:val="00F7557C"/>
    <w:rsid w:val="00F76522"/>
    <w:rsid w:val="00F76B71"/>
    <w:rsid w:val="00F77263"/>
    <w:rsid w:val="00F81112"/>
    <w:rsid w:val="00F8147A"/>
    <w:rsid w:val="00F81FED"/>
    <w:rsid w:val="00F82014"/>
    <w:rsid w:val="00F82520"/>
    <w:rsid w:val="00F83D47"/>
    <w:rsid w:val="00F83E13"/>
    <w:rsid w:val="00F84430"/>
    <w:rsid w:val="00F87003"/>
    <w:rsid w:val="00F876DA"/>
    <w:rsid w:val="00F90273"/>
    <w:rsid w:val="00F90D79"/>
    <w:rsid w:val="00F9113A"/>
    <w:rsid w:val="00F965C0"/>
    <w:rsid w:val="00F96DB3"/>
    <w:rsid w:val="00F97860"/>
    <w:rsid w:val="00F9798E"/>
    <w:rsid w:val="00F97C30"/>
    <w:rsid w:val="00F97CE7"/>
    <w:rsid w:val="00FA22AA"/>
    <w:rsid w:val="00FA2E08"/>
    <w:rsid w:val="00FA5F87"/>
    <w:rsid w:val="00FA6B6D"/>
    <w:rsid w:val="00FA737F"/>
    <w:rsid w:val="00FA7A35"/>
    <w:rsid w:val="00FB0688"/>
    <w:rsid w:val="00FB2BB2"/>
    <w:rsid w:val="00FB3093"/>
    <w:rsid w:val="00FB4805"/>
    <w:rsid w:val="00FB6C38"/>
    <w:rsid w:val="00FC1291"/>
    <w:rsid w:val="00FC2BA3"/>
    <w:rsid w:val="00FC5218"/>
    <w:rsid w:val="00FC7C30"/>
    <w:rsid w:val="00FD01B3"/>
    <w:rsid w:val="00FD0F42"/>
    <w:rsid w:val="00FD10C4"/>
    <w:rsid w:val="00FD1B79"/>
    <w:rsid w:val="00FD4044"/>
    <w:rsid w:val="00FD427F"/>
    <w:rsid w:val="00FD45C1"/>
    <w:rsid w:val="00FD5D10"/>
    <w:rsid w:val="00FD5F49"/>
    <w:rsid w:val="00FD69AB"/>
    <w:rsid w:val="00FD7101"/>
    <w:rsid w:val="00FD7756"/>
    <w:rsid w:val="00FE1DF4"/>
    <w:rsid w:val="00FE489D"/>
    <w:rsid w:val="00FE6A4A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52191"/>
  <w15:docId w15:val="{6238A9E6-ECC1-4397-A4DE-9C5A1B21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5B021C"/>
    <w:rPr>
      <w:lang w:bidi="ar-SA"/>
    </w:rPr>
  </w:style>
  <w:style w:type="paragraph" w:styleId="1">
    <w:name w:val="heading 1"/>
    <w:basedOn w:val="a0"/>
    <w:next w:val="a0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0"/>
    <w:next w:val="a0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0"/>
    <w:next w:val="a0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0"/>
    <w:next w:val="a0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0"/>
    <w:next w:val="a0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0E05E7"/>
    <w:pPr>
      <w:spacing w:before="120" w:after="120"/>
    </w:pPr>
    <w:rPr>
      <w:b/>
    </w:rPr>
  </w:style>
  <w:style w:type="paragraph" w:styleId="a5">
    <w:name w:val="Body Text"/>
    <w:basedOn w:val="a0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0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0"/>
    <w:rsid w:val="000E05E7"/>
    <w:pPr>
      <w:spacing w:line="360" w:lineRule="auto"/>
      <w:ind w:right="567"/>
      <w:jc w:val="both"/>
    </w:pPr>
    <w:rPr>
      <w:sz w:val="24"/>
    </w:rPr>
  </w:style>
  <w:style w:type="paragraph" w:styleId="a6">
    <w:name w:val="Document Map"/>
    <w:basedOn w:val="a0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0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7">
    <w:name w:val="Subtitle"/>
    <w:basedOn w:val="a0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0"/>
    <w:rsid w:val="000E05E7"/>
    <w:rPr>
      <w:rFonts w:ascii="Arial" w:hAnsi="Arial" w:cs="Arial"/>
      <w:sz w:val="22"/>
    </w:rPr>
  </w:style>
  <w:style w:type="paragraph" w:styleId="a8">
    <w:name w:val="footnote text"/>
    <w:basedOn w:val="a0"/>
    <w:link w:val="Char"/>
    <w:semiHidden/>
    <w:rsid w:val="000E05E7"/>
  </w:style>
  <w:style w:type="character" w:styleId="a9">
    <w:name w:val="footnote reference"/>
    <w:semiHidden/>
    <w:rsid w:val="000E05E7"/>
    <w:rPr>
      <w:vertAlign w:val="superscript"/>
    </w:rPr>
  </w:style>
  <w:style w:type="paragraph" w:styleId="aa">
    <w:name w:val="Body Text Indent"/>
    <w:basedOn w:val="a0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b">
    <w:name w:val="footer"/>
    <w:basedOn w:val="a0"/>
    <w:rsid w:val="000E05E7"/>
    <w:pPr>
      <w:tabs>
        <w:tab w:val="center" w:pos="4153"/>
        <w:tab w:val="right" w:pos="8306"/>
      </w:tabs>
    </w:pPr>
  </w:style>
  <w:style w:type="character" w:styleId="ac">
    <w:name w:val="page number"/>
    <w:rsid w:val="000E05E7"/>
    <w:rPr>
      <w:rFonts w:cs="Times New Roman"/>
    </w:rPr>
  </w:style>
  <w:style w:type="paragraph" w:customStyle="1" w:styleId="H2">
    <w:name w:val="H2"/>
    <w:basedOn w:val="a0"/>
    <w:next w:val="a0"/>
    <w:rsid w:val="000E05E7"/>
    <w:pPr>
      <w:keepNext/>
      <w:spacing w:before="100" w:after="100"/>
      <w:outlineLvl w:val="2"/>
    </w:pPr>
    <w:rPr>
      <w:b/>
      <w:sz w:val="36"/>
    </w:rPr>
  </w:style>
  <w:style w:type="table" w:styleId="ad">
    <w:name w:val="Table Grid"/>
    <w:basedOn w:val="a2"/>
    <w:rsid w:val="001F6446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e">
    <w:name w:val="header"/>
    <w:basedOn w:val="a0"/>
    <w:link w:val="Char0"/>
    <w:rsid w:val="00C06B0B"/>
    <w:rPr>
      <w:rFonts w:ascii="Verdana" w:hAnsi="Verdana"/>
      <w:sz w:val="24"/>
      <w:szCs w:val="24"/>
      <w:lang w:val="x-none" w:eastAsia="en-US"/>
    </w:rPr>
  </w:style>
  <w:style w:type="table" w:customStyle="1" w:styleId="10">
    <w:name w:val="Πλέγμα πίνακα1"/>
    <w:rsid w:val="00B756CD"/>
    <w:pPr>
      <w:spacing w:line="360" w:lineRule="auto"/>
      <w:jc w:val="both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af">
    <w:name w:val="annotation text"/>
    <w:basedOn w:val="a0"/>
    <w:link w:val="Char1"/>
    <w:uiPriority w:val="99"/>
    <w:semiHidden/>
    <w:rsid w:val="00B756CD"/>
    <w:rPr>
      <w:lang w:val="x-none" w:eastAsia="x-none"/>
    </w:rPr>
  </w:style>
  <w:style w:type="paragraph" w:styleId="af0">
    <w:name w:val="annotation subject"/>
    <w:basedOn w:val="af"/>
    <w:next w:val="af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rsid w:val="00204595"/>
    <w:pPr>
      <w:spacing w:before="120" w:after="120" w:line="320" w:lineRule="atLeast"/>
      <w:jc w:val="both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styleId="af1">
    <w:name w:val="annotation reference"/>
    <w:uiPriority w:val="99"/>
    <w:semiHidden/>
    <w:rsid w:val="00BA01CA"/>
    <w:rPr>
      <w:sz w:val="16"/>
    </w:rPr>
  </w:style>
  <w:style w:type="paragraph" w:styleId="af2">
    <w:name w:val="Balloon Text"/>
    <w:basedOn w:val="a0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0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0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1">
    <w:name w:val="Κείμενο σχολίου Char"/>
    <w:link w:val="af"/>
    <w:uiPriority w:val="99"/>
    <w:semiHidden/>
    <w:locked/>
    <w:rsid w:val="00101DCA"/>
    <w:rPr>
      <w:rFonts w:cs="Times New Roman"/>
    </w:rPr>
  </w:style>
  <w:style w:type="paragraph" w:styleId="af3">
    <w:name w:val="List Paragraph"/>
    <w:basedOn w:val="a0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0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0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φαλίδα Char"/>
    <w:link w:val="ae"/>
    <w:locked/>
    <w:rsid w:val="007533B7"/>
    <w:rPr>
      <w:rFonts w:ascii="Verdana" w:hAnsi="Verdana" w:cs="Times New Roman"/>
      <w:sz w:val="24"/>
      <w:szCs w:val="24"/>
      <w:lang w:val="x-none" w:eastAsia="en-US"/>
    </w:rPr>
  </w:style>
  <w:style w:type="character" w:styleId="af4">
    <w:name w:val="Strong"/>
    <w:qFormat/>
    <w:rsid w:val="00126B93"/>
    <w:rPr>
      <w:rFonts w:cs="Times New Roman"/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ar-SA"/>
    </w:rPr>
  </w:style>
  <w:style w:type="paragraph" w:customStyle="1" w:styleId="210">
    <w:name w:val="Σώμα κείμενου με εσοχή 21"/>
    <w:basedOn w:val="a0"/>
    <w:rsid w:val="00F76B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a">
    <w:name w:val="List Bullet"/>
    <w:basedOn w:val="a5"/>
    <w:rsid w:val="00B46441"/>
    <w:pPr>
      <w:numPr>
        <w:numId w:val="37"/>
      </w:numPr>
      <w:tabs>
        <w:tab w:val="clear" w:pos="340"/>
      </w:tabs>
      <w:spacing w:before="130" w:after="130" w:line="260" w:lineRule="exact"/>
      <w:ind w:left="795" w:hanging="360"/>
      <w:jc w:val="left"/>
    </w:pPr>
    <w:rPr>
      <w:sz w:val="22"/>
      <w:lang w:val="en-US" w:eastAsia="en-US"/>
    </w:rPr>
  </w:style>
  <w:style w:type="character" w:customStyle="1" w:styleId="Char">
    <w:name w:val="Κείμενο υποσημείωσης Char"/>
    <w:link w:val="a8"/>
    <w:semiHidden/>
    <w:locked/>
    <w:rsid w:val="00DF6179"/>
    <w:rPr>
      <w:lang w:val="el-GR" w:eastAsia="el-GR" w:bidi="ar-SA"/>
    </w:rPr>
  </w:style>
  <w:style w:type="numbering" w:customStyle="1" w:styleId="11">
    <w:name w:val="Χωρίς λίστα1"/>
    <w:next w:val="a3"/>
    <w:uiPriority w:val="99"/>
    <w:semiHidden/>
    <w:unhideWhenUsed/>
    <w:rsid w:val="00DD2E2B"/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0"/>
    <w:rsid w:val="00DD2E2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12">
    <w:name w:val="Ανεπίλυτη αναφορά1"/>
    <w:basedOn w:val="a1"/>
    <w:uiPriority w:val="99"/>
    <w:semiHidden/>
    <w:unhideWhenUsed/>
    <w:rsid w:val="00C61A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@migration.gov.g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2A8BFE-2E9F-4533-919C-1B96BE5EDE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D9D44C-3821-4087-A382-F3D20116D905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224AB67-C42D-44B8-BE39-0B9E8E740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B8DDE2-8A76-4BFA-83D6-9FB15696D0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1200</Words>
  <Characters>6482</Characters>
  <Application>Microsoft Office Word</Application>
  <DocSecurity>0</DocSecurity>
  <Lines>54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ΣΧΕΔΙΟ ΑΠΟΦΑΣΗΣ ΥΛΟΠΟΙΗΣΗΣ ΜΕ ΙΔΙΑ ΜΕΣΑ</vt:lpstr>
      <vt:lpstr>ΣΧΕΔΙΟ ΑΠΟΦΑΣΗΣ ΥΛΟΠΟΙΗΣΗΣ ΜΕ ΙΔΙΑ ΜΕΣΑ</vt:lpstr>
    </vt:vector>
  </TitlesOfParts>
  <Company>AMIFISF</Company>
  <LinksUpToDate>false</LinksUpToDate>
  <CharactersWithSpaces>7667</CharactersWithSpaces>
  <SharedDoc>false</SharedDoc>
  <HLinks>
    <vt:vector size="6" baseType="variant">
      <vt:variant>
        <vt:i4>5374001</vt:i4>
      </vt:variant>
      <vt:variant>
        <vt:i4>0</vt:i4>
      </vt:variant>
      <vt:variant>
        <vt:i4>0</vt:i4>
      </vt:variant>
      <vt:variant>
        <vt:i4>5</vt:i4>
      </vt:variant>
      <vt:variant>
        <vt:lpwstr>mailto:ma@migration.gov.gr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ΑΠΟΦΑΣΗΣ ΥΛΟΠΟΙΗΣΗΣ ΜΕ ΙΔΙΑ ΜΕΣΑ</dc:title>
  <dc:creator>ΕΥΘΥ</dc:creator>
  <cp:lastModifiedBy>Βασιλική Ευθυμιάδου</cp:lastModifiedBy>
  <cp:revision>35</cp:revision>
  <cp:lastPrinted>2017-06-12T14:13:00Z</cp:lastPrinted>
  <dcterms:created xsi:type="dcterms:W3CDTF">2024-01-23T06:58:00Z</dcterms:created>
  <dcterms:modified xsi:type="dcterms:W3CDTF">2025-08-13T11:18:00Z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Order">
    <vt:r8>11228400</vt:r8>
  </property>
  <property fmtid="{D5CDD505-2E9C-101B-9397-08002B2CF9AE}" pid="4" name="MediaServiceImageTags">
    <vt:lpwstr/>
  </property>
</Properties>
</file>